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B7CF">
      <w:pPr>
        <w:spacing w:line="540" w:lineRule="exact"/>
        <w:jc w:val="center"/>
        <w:rPr>
          <w:rFonts w:eastAsia="华文中宋"/>
          <w:b/>
          <w:kern w:val="0"/>
          <w:sz w:val="52"/>
          <w:szCs w:val="52"/>
        </w:rPr>
      </w:pPr>
      <w:bookmarkStart w:id="9" w:name="_GoBack"/>
      <w:bookmarkEnd w:id="9"/>
    </w:p>
    <w:p w14:paraId="69612799">
      <w:pPr>
        <w:spacing w:line="540" w:lineRule="exact"/>
        <w:rPr>
          <w:rFonts w:eastAsia="华文中宋"/>
          <w:b/>
          <w:kern w:val="0"/>
          <w:sz w:val="52"/>
          <w:szCs w:val="52"/>
        </w:rPr>
      </w:pPr>
    </w:p>
    <w:p w14:paraId="31675E48">
      <w:pPr>
        <w:spacing w:line="540" w:lineRule="exact"/>
        <w:jc w:val="center"/>
        <w:rPr>
          <w:rFonts w:eastAsia="华文中宋"/>
          <w:b/>
          <w:kern w:val="0"/>
          <w:sz w:val="52"/>
          <w:szCs w:val="52"/>
        </w:rPr>
      </w:pPr>
    </w:p>
    <w:p w14:paraId="02250F87">
      <w:pPr>
        <w:spacing w:line="540" w:lineRule="exact"/>
        <w:jc w:val="center"/>
        <w:rPr>
          <w:rFonts w:eastAsia="华文中宋"/>
          <w:b/>
          <w:kern w:val="0"/>
          <w:sz w:val="52"/>
          <w:szCs w:val="52"/>
        </w:rPr>
      </w:pPr>
    </w:p>
    <w:p w14:paraId="3FEA6B3B">
      <w:pPr>
        <w:spacing w:line="540" w:lineRule="exact"/>
        <w:jc w:val="center"/>
        <w:rPr>
          <w:rFonts w:eastAsia="方正小标宋_GBK"/>
          <w:kern w:val="0"/>
          <w:sz w:val="48"/>
          <w:szCs w:val="48"/>
        </w:rPr>
      </w:pPr>
      <w:r>
        <w:rPr>
          <w:rFonts w:hint="eastAsia" w:eastAsia="方正小标宋_GBK"/>
          <w:kern w:val="0"/>
          <w:sz w:val="48"/>
          <w:szCs w:val="48"/>
        </w:rPr>
        <w:t>喀什生态环境质量监测专项</w:t>
      </w:r>
      <w:r>
        <w:rPr>
          <w:rFonts w:eastAsia="方正小标宋_GBK"/>
          <w:kern w:val="0"/>
          <w:sz w:val="48"/>
          <w:szCs w:val="48"/>
        </w:rPr>
        <w:t>资金项目支出绩效评价报告</w:t>
      </w:r>
    </w:p>
    <w:p w14:paraId="7B389FE8">
      <w:pPr>
        <w:spacing w:line="540" w:lineRule="exact"/>
        <w:jc w:val="center"/>
        <w:rPr>
          <w:rFonts w:eastAsia="华文中宋"/>
          <w:b/>
          <w:kern w:val="0"/>
          <w:sz w:val="52"/>
          <w:szCs w:val="52"/>
        </w:rPr>
      </w:pPr>
    </w:p>
    <w:p w14:paraId="45FCA8BB">
      <w:pPr>
        <w:spacing w:line="540" w:lineRule="exact"/>
        <w:jc w:val="center"/>
        <w:rPr>
          <w:rFonts w:eastAsia="仿宋_GB2312"/>
          <w:kern w:val="0"/>
          <w:sz w:val="36"/>
          <w:szCs w:val="36"/>
        </w:rPr>
      </w:pPr>
      <w:r>
        <w:rPr>
          <w:rFonts w:eastAsia="仿宋_GB2312"/>
          <w:kern w:val="0"/>
          <w:sz w:val="36"/>
          <w:szCs w:val="36"/>
        </w:rPr>
        <w:t>（ 20</w:t>
      </w:r>
      <w:r>
        <w:rPr>
          <w:rFonts w:hint="eastAsia" w:eastAsia="仿宋_GB2312"/>
          <w:kern w:val="0"/>
          <w:sz w:val="36"/>
          <w:szCs w:val="36"/>
          <w:lang w:val="en-US" w:eastAsia="zh-CN"/>
        </w:rPr>
        <w:t>2</w:t>
      </w:r>
      <w:ins w:id="0" w:author="Administrator" w:date="2025-09-16T17:22:44Z">
        <w:r>
          <w:rPr>
            <w:rFonts w:hint="default" w:eastAsia="仿宋_GB2312"/>
            <w:kern w:val="0"/>
            <w:sz w:val="36"/>
            <w:szCs w:val="36"/>
            <w:lang w:val="en-US" w:eastAsia="zh-CN"/>
          </w:rPr>
          <w:t>4</w:t>
        </w:r>
      </w:ins>
      <w:r>
        <w:rPr>
          <w:rFonts w:eastAsia="仿宋_GB2312"/>
          <w:kern w:val="0"/>
          <w:sz w:val="36"/>
          <w:szCs w:val="36"/>
        </w:rPr>
        <w:t>年度）</w:t>
      </w:r>
    </w:p>
    <w:p w14:paraId="0E32F07F">
      <w:pPr>
        <w:spacing w:line="540" w:lineRule="exact"/>
        <w:jc w:val="center"/>
        <w:rPr>
          <w:rFonts w:eastAsia="仿宋_GB2312"/>
          <w:kern w:val="0"/>
          <w:sz w:val="30"/>
          <w:szCs w:val="30"/>
        </w:rPr>
      </w:pPr>
    </w:p>
    <w:p w14:paraId="5B40461A">
      <w:pPr>
        <w:spacing w:line="540" w:lineRule="exact"/>
        <w:jc w:val="center"/>
        <w:rPr>
          <w:rFonts w:eastAsia="仿宋_GB2312"/>
          <w:kern w:val="0"/>
          <w:sz w:val="30"/>
          <w:szCs w:val="30"/>
        </w:rPr>
      </w:pPr>
    </w:p>
    <w:p w14:paraId="55048379">
      <w:pPr>
        <w:spacing w:line="540" w:lineRule="exact"/>
        <w:jc w:val="center"/>
        <w:rPr>
          <w:rFonts w:eastAsia="仿宋_GB2312"/>
          <w:kern w:val="0"/>
          <w:sz w:val="30"/>
          <w:szCs w:val="30"/>
        </w:rPr>
      </w:pPr>
    </w:p>
    <w:p w14:paraId="5C759E93">
      <w:pPr>
        <w:pStyle w:val="10"/>
      </w:pPr>
    </w:p>
    <w:p w14:paraId="30154E4F">
      <w:pPr>
        <w:spacing w:line="540" w:lineRule="exact"/>
        <w:jc w:val="center"/>
        <w:rPr>
          <w:rFonts w:eastAsia="仿宋_GB2312"/>
          <w:kern w:val="0"/>
          <w:sz w:val="30"/>
          <w:szCs w:val="30"/>
        </w:rPr>
      </w:pPr>
    </w:p>
    <w:p w14:paraId="33B375B8">
      <w:pPr>
        <w:spacing w:line="540" w:lineRule="exact"/>
        <w:rPr>
          <w:rFonts w:eastAsia="仿宋_GB2312"/>
          <w:kern w:val="0"/>
          <w:sz w:val="30"/>
          <w:szCs w:val="30"/>
        </w:rPr>
      </w:pPr>
    </w:p>
    <w:p w14:paraId="2FEC57BB">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喀什生态环境质量监测专项</w:t>
      </w:r>
    </w:p>
    <w:p w14:paraId="6168276C">
      <w:pPr>
        <w:spacing w:line="700" w:lineRule="exact"/>
        <w:ind w:firstLine="1440" w:firstLineChars="400"/>
        <w:jc w:val="left"/>
        <w:rPr>
          <w:rFonts w:hint="eastAsia"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w:t>
      </w:r>
    </w:p>
    <w:p w14:paraId="2C401156">
      <w:pPr>
        <w:spacing w:line="700" w:lineRule="exact"/>
        <w:ind w:firstLine="4320" w:firstLineChars="1200"/>
        <w:jc w:val="left"/>
        <w:rPr>
          <w:rFonts w:eastAsia="仿宋_GB2312"/>
          <w:kern w:val="0"/>
          <w:sz w:val="36"/>
          <w:szCs w:val="36"/>
        </w:rPr>
      </w:pPr>
      <w:r>
        <w:rPr>
          <w:rFonts w:hint="eastAsia" w:eastAsia="仿宋_GB2312"/>
          <w:kern w:val="0"/>
          <w:sz w:val="36"/>
          <w:szCs w:val="36"/>
        </w:rPr>
        <w:t>喀什生态环境监测站</w:t>
      </w:r>
    </w:p>
    <w:p w14:paraId="23E95C89">
      <w:pPr>
        <w:spacing w:line="700" w:lineRule="exact"/>
        <w:ind w:firstLine="1440" w:firstLineChars="400"/>
        <w:jc w:val="left"/>
        <w:rPr>
          <w:rFonts w:hint="eastAsia"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w:t>
      </w:r>
    </w:p>
    <w:p w14:paraId="20BEA04A">
      <w:pPr>
        <w:spacing w:line="700" w:lineRule="exact"/>
        <w:ind w:firstLine="5040" w:firstLineChars="1400"/>
        <w:jc w:val="left"/>
        <w:rPr>
          <w:rFonts w:hint="eastAsia" w:eastAsia="仿宋_GB2312"/>
          <w:kern w:val="0"/>
          <w:sz w:val="36"/>
          <w:szCs w:val="36"/>
          <w:lang w:val="en-US" w:eastAsia="zh-CN"/>
        </w:rPr>
      </w:pPr>
      <w:r>
        <w:rPr>
          <w:rFonts w:hint="eastAsia" w:eastAsia="仿宋_GB2312"/>
          <w:kern w:val="0"/>
          <w:sz w:val="36"/>
          <w:szCs w:val="36"/>
          <w:lang w:eastAsia="zh-CN"/>
        </w:rPr>
        <w:t>生态环境厅</w:t>
      </w:r>
    </w:p>
    <w:p w14:paraId="3B4754F6">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李铭辉</w:t>
      </w:r>
    </w:p>
    <w:p w14:paraId="1AA11254">
      <w:pPr>
        <w:spacing w:line="540" w:lineRule="exact"/>
        <w:ind w:firstLine="1440" w:firstLineChars="400"/>
        <w:jc w:val="both"/>
        <w:rPr>
          <w:rFonts w:eastAsia="仿宋_GB2312"/>
          <w:kern w:val="0"/>
          <w:sz w:val="30"/>
          <w:szCs w:val="30"/>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5</w:t>
      </w:r>
      <w:r>
        <w:rPr>
          <w:rFonts w:eastAsia="仿宋_GB2312"/>
          <w:kern w:val="0"/>
          <w:sz w:val="36"/>
          <w:szCs w:val="36"/>
        </w:rPr>
        <w:t>日</w:t>
      </w:r>
    </w:p>
    <w:p w14:paraId="3ABE2ADC">
      <w:pPr>
        <w:spacing w:line="540" w:lineRule="exact"/>
        <w:rPr>
          <w:rStyle w:val="16"/>
          <w:rFonts w:eastAsia="黑体"/>
          <w:b w:val="0"/>
          <w:spacing w:val="-4"/>
          <w:sz w:val="32"/>
          <w:szCs w:val="32"/>
        </w:rPr>
      </w:pPr>
    </w:p>
    <w:p w14:paraId="7269F2EE">
      <w:pPr>
        <w:spacing w:line="540" w:lineRule="exact"/>
        <w:ind w:firstLine="640"/>
        <w:rPr>
          <w:rStyle w:val="16"/>
          <w:rFonts w:eastAsia="黑体"/>
          <w:b w:val="0"/>
          <w:spacing w:val="-4"/>
          <w:sz w:val="32"/>
          <w:szCs w:val="32"/>
        </w:rPr>
      </w:pPr>
    </w:p>
    <w:p w14:paraId="4EE52E0D">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D82F688">
      <w:pPr>
        <w:spacing w:line="560" w:lineRule="exact"/>
        <w:ind w:firstLine="640" w:firstLineChars="200"/>
        <w:rPr>
          <w:rFonts w:eastAsia="黑体"/>
          <w:bCs/>
          <w:sz w:val="32"/>
          <w:szCs w:val="32"/>
        </w:rPr>
      </w:pPr>
      <w:r>
        <w:rPr>
          <w:rFonts w:eastAsia="黑体"/>
          <w:bCs/>
          <w:sz w:val="32"/>
          <w:szCs w:val="32"/>
        </w:rPr>
        <w:t>一、基本情况</w:t>
      </w:r>
    </w:p>
    <w:p w14:paraId="250FE788">
      <w:pPr>
        <w:spacing w:line="560" w:lineRule="exact"/>
        <w:ind w:firstLine="643" w:firstLineChars="200"/>
        <w:rPr>
          <w:rFonts w:eastAsia="楷体_GB2312"/>
          <w:b/>
          <w:bCs/>
          <w:sz w:val="32"/>
          <w:szCs w:val="32"/>
        </w:rPr>
      </w:pPr>
      <w:r>
        <w:rPr>
          <w:rFonts w:eastAsia="楷体_GB2312"/>
          <w:b/>
          <w:bCs/>
          <w:sz w:val="32"/>
          <w:szCs w:val="32"/>
        </w:rPr>
        <w:t>（一）项目概况</w:t>
      </w:r>
    </w:p>
    <w:p w14:paraId="328BA90B">
      <w:pPr>
        <w:spacing w:line="560" w:lineRule="exact"/>
        <w:ind w:firstLine="643" w:firstLineChars="200"/>
        <w:rPr>
          <w:rFonts w:eastAsia="仿宋_GB2312"/>
          <w:b/>
          <w:bCs/>
          <w:sz w:val="32"/>
          <w:szCs w:val="32"/>
        </w:rPr>
      </w:pPr>
      <w:r>
        <w:rPr>
          <w:rFonts w:eastAsia="仿宋_GB2312"/>
          <w:b/>
          <w:bCs/>
          <w:sz w:val="32"/>
          <w:szCs w:val="32"/>
        </w:rPr>
        <w:t>1、项目背景</w:t>
      </w:r>
    </w:p>
    <w:p w14:paraId="672CECEF">
      <w:pPr>
        <w:spacing w:line="560" w:lineRule="exact"/>
        <w:ind w:firstLine="640" w:firstLineChars="200"/>
        <w:rPr>
          <w:rFonts w:hint="eastAsia" w:ascii="仿宋_GB2312" w:hAnsi="仿宋" w:eastAsia="仿宋_GB2312" w:cs="宋体"/>
          <w:color w:val="000000"/>
          <w:sz w:val="32"/>
          <w:szCs w:val="32"/>
        </w:rPr>
      </w:pPr>
      <w:r>
        <w:rPr>
          <w:rFonts w:hint="eastAsia" w:eastAsia="仿宋_GB2312"/>
          <w:color w:val="000000"/>
          <w:sz w:val="32"/>
          <w:szCs w:val="32"/>
          <w:lang w:eastAsia="zh-CN"/>
        </w:rPr>
        <w:t>喀什生态环境</w:t>
      </w:r>
      <w:r>
        <w:rPr>
          <w:rFonts w:hint="eastAsia" w:eastAsia="仿宋_GB2312"/>
          <w:color w:val="000000"/>
          <w:sz w:val="32"/>
          <w:szCs w:val="32"/>
        </w:rPr>
        <w:t>环境监测站承担</w:t>
      </w:r>
      <w:r>
        <w:rPr>
          <w:rFonts w:hint="eastAsia" w:eastAsia="仿宋_GB2312"/>
          <w:color w:val="000000"/>
          <w:sz w:val="32"/>
          <w:szCs w:val="32"/>
          <w:lang w:eastAsia="zh-CN"/>
        </w:rPr>
        <w:t>喀什地区</w:t>
      </w:r>
      <w:r>
        <w:rPr>
          <w:rFonts w:hint="eastAsia" w:eastAsia="仿宋_GB2312"/>
          <w:color w:val="000000"/>
          <w:sz w:val="32"/>
          <w:szCs w:val="32"/>
        </w:rPr>
        <w:t>范围内的</w:t>
      </w:r>
      <w:r>
        <w:rPr>
          <w:rFonts w:hint="eastAsia" w:eastAsia="仿宋_GB2312"/>
          <w:color w:val="000000"/>
          <w:sz w:val="32"/>
          <w:szCs w:val="32"/>
          <w:lang w:eastAsia="zh-CN"/>
        </w:rPr>
        <w:t>生态环境质量监测、</w:t>
      </w:r>
      <w:r>
        <w:rPr>
          <w:rFonts w:hint="eastAsia" w:eastAsia="仿宋_GB2312"/>
          <w:color w:val="000000"/>
          <w:sz w:val="32"/>
          <w:szCs w:val="32"/>
        </w:rPr>
        <w:t>重点排污单位</w:t>
      </w:r>
      <w:r>
        <w:rPr>
          <w:rFonts w:hint="eastAsia" w:eastAsia="仿宋_GB2312"/>
          <w:color w:val="000000"/>
          <w:sz w:val="32"/>
          <w:szCs w:val="32"/>
          <w:lang w:eastAsia="zh-CN"/>
        </w:rPr>
        <w:t>执法监测、应急监测等</w:t>
      </w:r>
      <w:r>
        <w:rPr>
          <w:rFonts w:hint="eastAsia" w:eastAsia="仿宋_GB2312"/>
          <w:color w:val="000000"/>
          <w:sz w:val="32"/>
          <w:szCs w:val="32"/>
        </w:rPr>
        <w:t>任务。具体包括环境空气质量监测（城市环境空气质量监测、背景空气质量监测、沙尘天气监测、降尘监测、酸雨监测</w:t>
      </w:r>
      <w:r>
        <w:rPr>
          <w:rFonts w:hint="eastAsia" w:eastAsia="仿宋_GB2312"/>
          <w:color w:val="000000"/>
          <w:sz w:val="32"/>
          <w:szCs w:val="32"/>
          <w:lang w:eastAsia="zh-CN"/>
        </w:rPr>
        <w:t>、</w:t>
      </w:r>
      <w:r>
        <w:rPr>
          <w:rFonts w:hint="eastAsia" w:eastAsia="仿宋_GB2312"/>
          <w:color w:val="000000"/>
          <w:sz w:val="32"/>
          <w:szCs w:val="32"/>
        </w:rPr>
        <w:t>环境空气质量预报预警工作）；水环境质量监测（地表水水质监测、城镇集中</w:t>
      </w:r>
      <w:r>
        <w:rPr>
          <w:rFonts w:hint="eastAsia" w:ascii="仿宋_GB2312" w:hAnsi="仿宋" w:eastAsia="仿宋_GB2312" w:cs="宋体"/>
          <w:color w:val="000000"/>
          <w:sz w:val="32"/>
          <w:szCs w:val="32"/>
        </w:rPr>
        <w:t>式生活饮用水水源地水质监测、地表水水质自动监测、地下水水质监测）；土壤环境质量监测；生态环境质量监测（</w:t>
      </w:r>
      <w:r>
        <w:rPr>
          <w:rFonts w:hint="eastAsia" w:ascii="仿宋_GB2312" w:hAnsi="仿宋" w:eastAsia="仿宋_GB2312" w:cs="宋体"/>
          <w:b w:val="0"/>
          <w:bCs w:val="0"/>
          <w:color w:val="000000"/>
          <w:sz w:val="32"/>
          <w:szCs w:val="32"/>
          <w:lang w:eastAsia="zh-CN" w:bidi="ar"/>
        </w:rPr>
        <w:t>生态遥地面核查、生态环境地面监测、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color w:val="000000"/>
          <w:sz w:val="32"/>
          <w:szCs w:val="32"/>
        </w:rPr>
        <w:t>国家重点生态功能区县域考核质量监测、农村环境质量监测、农村饮用水水源地水质监测）；</w:t>
      </w:r>
      <w:r>
        <w:rPr>
          <w:rFonts w:hint="eastAsia" w:ascii="仿宋_GB2312" w:hAnsi="仿宋" w:eastAsia="仿宋_GB2312" w:cs="宋体"/>
          <w:color w:val="000000"/>
          <w:sz w:val="32"/>
          <w:szCs w:val="32"/>
          <w:lang w:eastAsia="zh-CN"/>
        </w:rPr>
        <w:t>喀什市</w:t>
      </w:r>
      <w:r>
        <w:rPr>
          <w:rFonts w:hint="eastAsia" w:ascii="仿宋_GB2312" w:hAnsi="仿宋" w:eastAsia="仿宋_GB2312" w:cs="宋体"/>
          <w:color w:val="000000"/>
          <w:sz w:val="32"/>
          <w:szCs w:val="32"/>
        </w:rPr>
        <w:t>声环境质量监测</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喀什地区范围内突发应急事件监测。</w:t>
      </w:r>
    </w:p>
    <w:p w14:paraId="4A37BCA3">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0FF22822">
      <w:pPr>
        <w:spacing w:line="560" w:lineRule="exact"/>
        <w:ind w:firstLine="600" w:firstLineChars="200"/>
        <w:rPr>
          <w:rFonts w:hint="eastAsia" w:ascii="仿宋_GB2312" w:hAnsi="仿宋" w:eastAsia="仿宋_GB2312" w:cs="宋体"/>
          <w:b w:val="0"/>
          <w:bCs w:val="0"/>
          <w:color w:val="000000"/>
          <w:sz w:val="32"/>
          <w:szCs w:val="32"/>
          <w:lang w:eastAsia="zh-CN" w:bidi="ar"/>
        </w:rPr>
      </w:pPr>
      <w:r>
        <w:rPr>
          <w:rFonts w:hint="eastAsia" w:ascii="仿宋_GB2312" w:hAnsi="仿宋_GB2312" w:eastAsia="仿宋_GB2312" w:cs="仿宋_GB2312"/>
          <w:sz w:val="30"/>
          <w:szCs w:val="30"/>
          <w:highlight w:val="none"/>
          <w:lang w:val="en-US" w:eastAsia="zh-CN"/>
        </w:rPr>
        <w:t>项目主要内容：</w:t>
      </w:r>
      <w:r>
        <w:rPr>
          <w:rFonts w:hint="eastAsia" w:ascii="仿宋_GB2312" w:hAnsi="仿宋" w:eastAsia="仿宋_GB2312" w:cs="宋体"/>
          <w:color w:val="000000"/>
          <w:sz w:val="32"/>
          <w:szCs w:val="32"/>
        </w:rPr>
        <w:t>1、</w:t>
      </w:r>
      <w:r>
        <w:rPr>
          <w:rFonts w:hint="eastAsia" w:ascii="仿宋_GB2312" w:hAnsi="仿宋" w:eastAsia="仿宋_GB2312" w:cs="宋体"/>
          <w:b w:val="0"/>
          <w:bCs w:val="0"/>
          <w:color w:val="000000"/>
          <w:sz w:val="32"/>
          <w:szCs w:val="32"/>
          <w:lang w:eastAsia="zh-CN" w:bidi="ar"/>
        </w:rPr>
        <w:t>环境空气质量监测：喀什地区范围内1</w:t>
      </w:r>
      <w:r>
        <w:rPr>
          <w:rFonts w:hint="eastAsia" w:ascii="仿宋_GB2312" w:hAnsi="仿宋" w:eastAsia="仿宋_GB2312" w:cs="宋体"/>
          <w:b w:val="0"/>
          <w:bCs w:val="0"/>
          <w:color w:val="000000"/>
          <w:sz w:val="32"/>
          <w:szCs w:val="32"/>
          <w:lang w:val="en-US" w:eastAsia="zh-CN" w:bidi="ar"/>
        </w:rPr>
        <w:t>1个</w:t>
      </w:r>
      <w:r>
        <w:rPr>
          <w:rFonts w:hint="eastAsia" w:ascii="仿宋_GB2312" w:hAnsi="仿宋" w:eastAsia="仿宋_GB2312" w:cs="宋体"/>
          <w:b w:val="0"/>
          <w:bCs w:val="0"/>
          <w:color w:val="000000"/>
          <w:sz w:val="32"/>
          <w:szCs w:val="32"/>
          <w:lang w:eastAsia="zh-CN" w:bidi="ar"/>
        </w:rPr>
        <w:t>区控空气自动站以及</w:t>
      </w:r>
      <w:r>
        <w:rPr>
          <w:rFonts w:hint="eastAsia" w:ascii="仿宋_GB2312" w:hAnsi="仿宋" w:eastAsia="仿宋_GB2312" w:cs="宋体"/>
          <w:b w:val="0"/>
          <w:bCs w:val="0"/>
          <w:color w:val="000000"/>
          <w:sz w:val="32"/>
          <w:szCs w:val="32"/>
          <w:lang w:val="en-US" w:eastAsia="zh-CN" w:bidi="ar"/>
        </w:rPr>
        <w:t>2个工业园区站点</w:t>
      </w:r>
      <w:r>
        <w:rPr>
          <w:rFonts w:hint="eastAsia" w:ascii="仿宋_GB2312" w:hAnsi="仿宋" w:eastAsia="仿宋_GB2312" w:cs="宋体"/>
          <w:b w:val="0"/>
          <w:bCs w:val="0"/>
          <w:color w:val="000000"/>
          <w:sz w:val="32"/>
          <w:szCs w:val="32"/>
          <w:lang w:eastAsia="zh-CN" w:bidi="ar"/>
        </w:rPr>
        <w:t>的数据在线复核和巡检、降尘监测</w:t>
      </w:r>
      <w:r>
        <w:rPr>
          <w:rFonts w:hint="eastAsia" w:ascii="仿宋_GB2312" w:hAnsi="仿宋" w:eastAsia="仿宋_GB2312" w:cs="宋体"/>
          <w:b w:val="0"/>
          <w:bCs w:val="0"/>
          <w:color w:val="000000"/>
          <w:sz w:val="32"/>
          <w:szCs w:val="32"/>
          <w:lang w:val="en-US" w:eastAsia="zh-CN" w:bidi="ar"/>
        </w:rPr>
        <w:t>24个点位</w:t>
      </w:r>
      <w:r>
        <w:rPr>
          <w:rFonts w:hint="eastAsia" w:ascii="仿宋_GB2312" w:hAnsi="仿宋" w:eastAsia="仿宋_GB2312" w:cs="宋体"/>
          <w:b w:val="0"/>
          <w:bCs w:val="0"/>
          <w:color w:val="000000"/>
          <w:sz w:val="32"/>
          <w:szCs w:val="32"/>
          <w:lang w:eastAsia="zh-CN" w:bidi="ar"/>
        </w:rPr>
        <w:t>、酸雨监测</w:t>
      </w:r>
      <w:r>
        <w:rPr>
          <w:rFonts w:hint="eastAsia" w:ascii="仿宋_GB2312" w:hAnsi="仿宋" w:eastAsia="仿宋_GB2312" w:cs="宋体"/>
          <w:b w:val="0"/>
          <w:bCs w:val="0"/>
          <w:color w:val="000000"/>
          <w:sz w:val="32"/>
          <w:szCs w:val="32"/>
          <w:lang w:val="en-US" w:eastAsia="zh-CN" w:bidi="ar"/>
        </w:rPr>
        <w:t>1个点位</w:t>
      </w:r>
      <w:r>
        <w:rPr>
          <w:rFonts w:hint="eastAsia" w:ascii="仿宋_GB2312" w:hAnsi="仿宋" w:eastAsia="仿宋_GB2312" w:cs="宋体"/>
          <w:b w:val="0"/>
          <w:bCs w:val="0"/>
          <w:color w:val="000000"/>
          <w:sz w:val="32"/>
          <w:szCs w:val="32"/>
          <w:lang w:eastAsia="zh-CN" w:bidi="ar"/>
        </w:rPr>
        <w:t>。</w:t>
      </w:r>
    </w:p>
    <w:p w14:paraId="12D1768E">
      <w:pPr>
        <w:spacing w:line="360" w:lineRule="auto"/>
        <w:ind w:firstLine="640" w:firstLineChars="200"/>
        <w:jc w:val="left"/>
        <w:rPr>
          <w:rFonts w:hint="eastAsia"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2、水环境质量监测：（1）</w:t>
      </w:r>
      <w:r>
        <w:rPr>
          <w:rFonts w:hint="eastAsia" w:ascii="仿宋_GB2312" w:hAnsi="仿宋" w:eastAsia="仿宋_GB2312" w:cs="宋体"/>
          <w:b/>
          <w:bCs/>
          <w:color w:val="000000"/>
          <w:sz w:val="32"/>
          <w:szCs w:val="32"/>
        </w:rPr>
        <w:t>地表水水质监测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rPr>
        <w:t>1</w:t>
      </w:r>
      <w:r>
        <w:rPr>
          <w:rFonts w:hint="eastAsia" w:ascii="仿宋_GB2312" w:hAnsi="仿宋" w:eastAsia="仿宋_GB2312" w:cs="宋体"/>
          <w:b/>
          <w:bCs/>
          <w:color w:val="000000"/>
          <w:sz w:val="32"/>
          <w:szCs w:val="32"/>
          <w:lang w:val="en-US" w:eastAsia="zh-CN"/>
        </w:rPr>
        <w:t>9</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其中</w:t>
      </w:r>
      <w:r>
        <w:rPr>
          <w:rFonts w:hint="eastAsia" w:ascii="仿宋_GB2312" w:hAnsi="仿宋" w:eastAsia="仿宋_GB2312" w:cs="宋体"/>
          <w:color w:val="000000"/>
          <w:sz w:val="32"/>
          <w:szCs w:val="32"/>
          <w:lang w:val="en-US" w:eastAsia="zh-CN"/>
        </w:rPr>
        <w:t>8</w:t>
      </w:r>
      <w:r>
        <w:rPr>
          <w:rFonts w:hint="eastAsia" w:ascii="仿宋_GB2312" w:hAnsi="仿宋" w:eastAsia="仿宋_GB2312" w:cs="宋体"/>
          <w:color w:val="000000"/>
          <w:sz w:val="32"/>
          <w:szCs w:val="32"/>
        </w:rPr>
        <w:t>个国控断面</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6</w:t>
      </w:r>
      <w:r>
        <w:rPr>
          <w:rFonts w:hint="eastAsia" w:ascii="仿宋_GB2312" w:hAnsi="仿宋" w:eastAsia="仿宋_GB2312" w:cs="宋体"/>
          <w:color w:val="000000"/>
          <w:sz w:val="32"/>
          <w:szCs w:val="32"/>
        </w:rPr>
        <w:t>个采测分离国考断面（</w:t>
      </w:r>
      <w:r>
        <w:rPr>
          <w:rFonts w:hint="eastAsia" w:ascii="仿宋_GB2312" w:hAnsi="仿宋" w:eastAsia="仿宋_GB2312" w:cs="宋体"/>
          <w:color w:val="000000"/>
          <w:sz w:val="32"/>
          <w:szCs w:val="32"/>
          <w:lang w:eastAsia="zh-CN"/>
        </w:rPr>
        <w:t>卡群、依干其渡口、阿瓦提镇、萨依巴格、十二医院、三级电站</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以及三道桥和木华里闸口；</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个区控断</w:t>
      </w:r>
      <w:r>
        <w:rPr>
          <w:rFonts w:hint="eastAsia" w:ascii="仿宋_GB2312" w:hAnsi="仿宋" w:eastAsia="仿宋_GB2312" w:cs="宋体"/>
          <w:color w:val="000000"/>
          <w:sz w:val="32"/>
          <w:szCs w:val="32"/>
          <w:lang w:eastAsia="zh-CN"/>
        </w:rPr>
        <w:t>面：吐曼河上游、吐曼河中游、吐曼河下游、七里桥、塔河汇合口、玉孜门勒克、伽师三乡桥；</w:t>
      </w:r>
      <w:r>
        <w:rPr>
          <w:rFonts w:hint="eastAsia" w:ascii="仿宋_GB2312" w:hAnsi="仿宋" w:eastAsia="仿宋_GB2312" w:cs="宋体"/>
          <w:color w:val="000000"/>
          <w:sz w:val="32"/>
          <w:szCs w:val="32"/>
          <w:lang w:val="en-US" w:eastAsia="zh-CN"/>
        </w:rPr>
        <w:t>4个县控断面：古勒巴格、泽普县叶河大桥、昆都孜水库、巴依阿瓦提乡。（2）</w:t>
      </w:r>
      <w:r>
        <w:rPr>
          <w:rFonts w:hint="eastAsia" w:ascii="仿宋_GB2312" w:hAnsi="仿宋" w:eastAsia="仿宋_GB2312" w:cs="宋体"/>
          <w:b/>
          <w:bCs/>
          <w:color w:val="000000"/>
          <w:sz w:val="32"/>
          <w:szCs w:val="32"/>
        </w:rPr>
        <w:t>湖库水质监测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lang w:val="en-US" w:eastAsia="zh-CN"/>
        </w:rPr>
        <w:t>5个，其中</w:t>
      </w:r>
      <w:r>
        <w:rPr>
          <w:rFonts w:hint="eastAsia" w:ascii="仿宋_GB2312" w:hAnsi="仿宋" w:eastAsia="仿宋_GB2312" w:cs="宋体"/>
          <w:b/>
          <w:bCs/>
          <w:color w:val="000000"/>
          <w:sz w:val="32"/>
          <w:szCs w:val="32"/>
        </w:rPr>
        <w:t>区控2</w:t>
      </w:r>
      <w:r>
        <w:rPr>
          <w:rFonts w:hint="eastAsia" w:ascii="仿宋_GB2312" w:hAnsi="仿宋" w:eastAsia="仿宋_GB2312" w:cs="宋体"/>
          <w:b/>
          <w:bCs/>
          <w:color w:val="000000"/>
          <w:sz w:val="32"/>
          <w:szCs w:val="32"/>
          <w:lang w:eastAsia="zh-CN"/>
        </w:rPr>
        <w:t>座</w:t>
      </w:r>
      <w:r>
        <w:rPr>
          <w:rFonts w:hint="eastAsia" w:ascii="仿宋_GB2312" w:hAnsi="仿宋" w:eastAsia="仿宋_GB2312" w:cs="宋体"/>
          <w:color w:val="000000"/>
          <w:sz w:val="32"/>
          <w:szCs w:val="32"/>
          <w:lang w:val="en-US" w:eastAsia="zh-CN"/>
        </w:rPr>
        <w:t>3个监测点位</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有西克尔</w:t>
      </w:r>
      <w:r>
        <w:rPr>
          <w:rFonts w:hint="eastAsia" w:ascii="仿宋_GB2312" w:hAnsi="仿宋" w:eastAsia="仿宋_GB2312" w:cs="宋体"/>
          <w:color w:val="000000"/>
          <w:sz w:val="32"/>
          <w:szCs w:val="32"/>
        </w:rPr>
        <w:t>水库中心</w:t>
      </w:r>
      <w:r>
        <w:rPr>
          <w:rFonts w:hint="eastAsia" w:ascii="仿宋_GB2312" w:hAnsi="仿宋" w:eastAsia="仿宋_GB2312" w:cs="宋体"/>
          <w:color w:val="000000"/>
          <w:sz w:val="32"/>
          <w:szCs w:val="32"/>
          <w:lang w:eastAsia="zh-CN"/>
        </w:rPr>
        <w:t>，依干其</w:t>
      </w:r>
      <w:r>
        <w:rPr>
          <w:rFonts w:hint="eastAsia" w:ascii="仿宋_GB2312" w:hAnsi="仿宋" w:eastAsia="仿宋_GB2312" w:cs="宋体"/>
          <w:color w:val="000000"/>
          <w:sz w:val="32"/>
          <w:szCs w:val="32"/>
        </w:rPr>
        <w:t>水库进口、出口</w:t>
      </w:r>
      <w:r>
        <w:rPr>
          <w:rFonts w:hint="eastAsia" w:ascii="仿宋_GB2312" w:hAnsi="仿宋" w:eastAsia="仿宋_GB2312" w:cs="宋体"/>
          <w:color w:val="000000"/>
          <w:sz w:val="32"/>
          <w:szCs w:val="32"/>
          <w:lang w:eastAsia="zh-CN"/>
        </w:rPr>
        <w:t>；县控</w:t>
      </w:r>
      <w:r>
        <w:rPr>
          <w:rFonts w:hint="eastAsia" w:ascii="仿宋_GB2312" w:hAnsi="仿宋" w:eastAsia="仿宋_GB2312" w:cs="宋体"/>
          <w:color w:val="000000"/>
          <w:sz w:val="32"/>
          <w:szCs w:val="32"/>
          <w:lang w:val="en-US" w:eastAsia="zh-CN"/>
        </w:rPr>
        <w:t>1座2个断面：小海子水库进口、出口；（3）</w:t>
      </w:r>
      <w:r>
        <w:rPr>
          <w:rFonts w:hint="eastAsia" w:ascii="仿宋_GB2312" w:hAnsi="仿宋" w:eastAsia="仿宋_GB2312" w:cs="宋体"/>
          <w:b/>
          <w:bCs/>
          <w:color w:val="000000"/>
          <w:sz w:val="32"/>
          <w:szCs w:val="32"/>
        </w:rPr>
        <w:t>集中式生活饮用水源地水质监测1</w:t>
      </w:r>
      <w:r>
        <w:rPr>
          <w:rFonts w:hint="eastAsia" w:ascii="仿宋_GB2312" w:hAnsi="仿宋" w:eastAsia="仿宋_GB2312" w:cs="宋体"/>
          <w:b/>
          <w:bCs/>
          <w:color w:val="000000"/>
          <w:sz w:val="32"/>
          <w:szCs w:val="32"/>
          <w:lang w:val="en-US" w:eastAsia="zh-CN"/>
        </w:rPr>
        <w:t>1</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：城市集中式生活饮用水水源地</w:t>
      </w:r>
      <w:r>
        <w:rPr>
          <w:rFonts w:hint="eastAsia" w:ascii="仿宋_GB2312" w:hAnsi="仿宋" w:eastAsia="仿宋_GB2312" w:cs="宋体"/>
          <w:color w:val="000000"/>
          <w:sz w:val="32"/>
          <w:szCs w:val="32"/>
          <w:lang w:val="en-US" w:eastAsia="zh-CN"/>
        </w:rPr>
        <w:t>1</w:t>
      </w:r>
      <w:r>
        <w:rPr>
          <w:rFonts w:hint="eastAsia" w:ascii="仿宋_GB2312" w:hAnsi="仿宋" w:eastAsia="仿宋_GB2312" w:cs="宋体"/>
          <w:color w:val="000000"/>
          <w:sz w:val="32"/>
          <w:szCs w:val="32"/>
        </w:rPr>
        <w:t>个：喀什（伽师）一市四县地表水饮用水水源地；县级地</w:t>
      </w:r>
      <w:r>
        <w:rPr>
          <w:rFonts w:hint="eastAsia" w:ascii="仿宋_GB2312" w:hAnsi="仿宋" w:eastAsia="仿宋_GB2312" w:cs="宋体"/>
          <w:color w:val="000000"/>
          <w:sz w:val="32"/>
          <w:szCs w:val="32"/>
          <w:lang w:eastAsia="zh-CN"/>
        </w:rPr>
        <w:t>表水</w:t>
      </w:r>
      <w:r>
        <w:rPr>
          <w:rFonts w:hint="eastAsia" w:ascii="仿宋_GB2312" w:hAnsi="仿宋" w:eastAsia="仿宋_GB2312" w:cs="宋体"/>
          <w:color w:val="000000"/>
          <w:sz w:val="32"/>
          <w:szCs w:val="32"/>
        </w:rPr>
        <w:t>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color w:val="000000"/>
          <w:sz w:val="32"/>
          <w:szCs w:val="32"/>
        </w:rPr>
        <w:t>个</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苏库恰克水库水源地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塔什库尔干县申关口水源地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叶城县宗郎水库地表水水源地；县级地</w:t>
      </w:r>
      <w:r>
        <w:rPr>
          <w:rFonts w:hint="eastAsia" w:ascii="仿宋_GB2312" w:hAnsi="仿宋" w:eastAsia="仿宋_GB2312" w:cs="宋体"/>
          <w:color w:val="000000"/>
          <w:sz w:val="32"/>
          <w:szCs w:val="32"/>
          <w:lang w:eastAsia="zh-CN"/>
        </w:rPr>
        <w:t>下</w:t>
      </w:r>
      <w:r>
        <w:rPr>
          <w:rFonts w:hint="eastAsia" w:ascii="仿宋_GB2312" w:hAnsi="仿宋" w:eastAsia="仿宋_GB2312" w:cs="宋体"/>
          <w:color w:val="000000"/>
          <w:sz w:val="32"/>
          <w:szCs w:val="32"/>
        </w:rPr>
        <w:t>水源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个：疏附县二水厂水源地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疏勒县水厂水源地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英吉沙县东风农场水源地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泽普县水厂水源地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莎车县水厂水源地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麦盖提县水厂水源地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岳普湖县水厂水源地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5</w:t>
      </w:r>
      <w:r>
        <w:rPr>
          <w:rFonts w:hint="eastAsia" w:ascii="仿宋_GB2312" w:hAnsi="仿宋" w:eastAsia="仿宋_GB2312" w:cs="宋体"/>
          <w:color w:val="000000"/>
          <w:sz w:val="32"/>
          <w:szCs w:val="32"/>
          <w:lang w:eastAsia="zh-CN"/>
        </w:rPr>
        <w:t>）</w:t>
      </w:r>
      <w:r>
        <w:rPr>
          <w:rFonts w:hint="eastAsia" w:ascii="仿宋_GB2312" w:hAnsi="仿宋" w:eastAsia="仿宋_GB2312" w:cs="宋体"/>
          <w:b/>
          <w:bCs/>
          <w:color w:val="000000"/>
          <w:sz w:val="32"/>
          <w:szCs w:val="32"/>
        </w:rPr>
        <w:t>地表水水质自动监测</w:t>
      </w:r>
      <w:r>
        <w:rPr>
          <w:rFonts w:hint="eastAsia" w:ascii="仿宋_GB2312" w:hAnsi="仿宋" w:eastAsia="仿宋_GB2312" w:cs="宋体"/>
          <w:b/>
          <w:bCs/>
          <w:color w:val="000000"/>
          <w:sz w:val="32"/>
          <w:szCs w:val="32"/>
          <w:lang w:eastAsia="zh-CN"/>
        </w:rPr>
        <w:t>：</w:t>
      </w:r>
      <w:r>
        <w:rPr>
          <w:rFonts w:hint="eastAsia" w:ascii="仿宋_GB2312" w:hAnsi="仿宋" w:eastAsia="仿宋_GB2312" w:cs="宋体"/>
          <w:color w:val="000000"/>
          <w:sz w:val="32"/>
          <w:szCs w:val="32"/>
          <w:lang w:val="en-US" w:eastAsia="zh-CN"/>
        </w:rPr>
        <w:t>2个水质自动监测站的基础保障。</w:t>
      </w:r>
    </w:p>
    <w:p w14:paraId="31F81639">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b w:val="0"/>
          <w:bCs w:val="0"/>
          <w:color w:val="000000"/>
          <w:sz w:val="32"/>
          <w:szCs w:val="32"/>
          <w:lang w:eastAsia="zh-CN" w:bidi="ar"/>
        </w:rPr>
        <w:t>土壤环境质量监测：以每年年初确定方案为准，</w:t>
      </w:r>
      <w:r>
        <w:rPr>
          <w:rFonts w:hint="eastAsia" w:ascii="仿宋_GB2312" w:hAnsi="仿宋" w:eastAsia="仿宋_GB2312" w:cs="宋体"/>
          <w:b w:val="0"/>
          <w:bCs w:val="0"/>
          <w:color w:val="000000"/>
          <w:sz w:val="32"/>
          <w:szCs w:val="32"/>
          <w:lang w:val="en-US" w:eastAsia="zh-CN" w:bidi="ar"/>
        </w:rPr>
        <w:t>根据2022年自治区生态环境监测方案，涉及喀什市有2个基础点位。</w:t>
      </w:r>
    </w:p>
    <w:p w14:paraId="3335B3C0">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4、</w:t>
      </w:r>
      <w:r>
        <w:rPr>
          <w:rFonts w:hint="eastAsia" w:ascii="仿宋_GB2312" w:hAnsi="仿宋" w:eastAsia="仿宋_GB2312" w:cs="宋体"/>
          <w:color w:val="000000"/>
          <w:sz w:val="32"/>
          <w:szCs w:val="32"/>
          <w:lang w:eastAsia="zh-CN"/>
        </w:rPr>
        <w:t>声环境质量监测：</w:t>
      </w:r>
      <w:r>
        <w:rPr>
          <w:rFonts w:hint="eastAsia" w:ascii="仿宋_GB2312" w:hAnsi="仿宋" w:eastAsia="仿宋_GB2312" w:cs="宋体"/>
          <w:b w:val="0"/>
          <w:bCs w:val="0"/>
          <w:color w:val="000000"/>
          <w:sz w:val="32"/>
          <w:szCs w:val="32"/>
          <w:lang w:val="en-US" w:eastAsia="zh-CN" w:bidi="ar"/>
        </w:rPr>
        <w:t>喀什市声环境质量监测:城市区域环境噪声监测、城市功能区噪声监测、道路交通噪声监测、高考期间环境噪声质量监测、中考期间环境噪声质量监测。</w:t>
      </w:r>
    </w:p>
    <w:p w14:paraId="48C48A5C">
      <w:pPr>
        <w:spacing w:line="560" w:lineRule="exact"/>
        <w:ind w:firstLine="640" w:firstLineChars="200"/>
        <w:rPr>
          <w:rFonts w:hint="eastAsia" w:ascii="仿宋_GB2312" w:hAnsi="仿宋" w:eastAsia="仿宋_GB2312" w:cs="宋体"/>
          <w:b w:val="0"/>
          <w:bCs w:val="0"/>
          <w:color w:val="000000"/>
          <w:sz w:val="32"/>
          <w:szCs w:val="32"/>
          <w:lang w:eastAsia="zh-CN" w:bidi="ar"/>
        </w:rPr>
      </w:pPr>
      <w:r>
        <w:rPr>
          <w:rFonts w:hint="eastAsia" w:ascii="仿宋_GB2312" w:hAnsi="仿宋" w:eastAsia="仿宋_GB2312" w:cs="宋体"/>
          <w:color w:val="000000"/>
          <w:sz w:val="32"/>
          <w:szCs w:val="32"/>
          <w:lang w:val="en-US" w:eastAsia="zh-CN"/>
        </w:rPr>
        <w:t>5、</w:t>
      </w:r>
      <w:r>
        <w:rPr>
          <w:rFonts w:hint="eastAsia" w:ascii="仿宋_GB2312" w:hAnsi="仿宋" w:eastAsia="仿宋_GB2312" w:cs="宋体"/>
          <w:b w:val="0"/>
          <w:bCs w:val="0"/>
          <w:color w:val="000000"/>
          <w:sz w:val="32"/>
          <w:szCs w:val="32"/>
          <w:lang w:eastAsia="zh-CN" w:bidi="ar"/>
        </w:rPr>
        <w:t>生态监测：生态遥感地面核查、生态环境地面监测、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b w:val="0"/>
          <w:bCs w:val="0"/>
          <w:color w:val="000000"/>
          <w:sz w:val="32"/>
          <w:szCs w:val="32"/>
          <w:lang w:eastAsia="zh-CN" w:bidi="ar"/>
        </w:rPr>
        <w:t>农村环境质量监测（汇总、审核、上报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县市的监测数据，并完成年度报告编写）、“万人千吨”以上农村饮用水水源地水质监测及农田灌溉水水质监测（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县市的监测数据）、重点生态功能区县域考核质量监测（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个县市的监测数据、资料）。</w:t>
      </w:r>
    </w:p>
    <w:p w14:paraId="0A23B28B">
      <w:pPr>
        <w:spacing w:line="560" w:lineRule="exact"/>
        <w:ind w:firstLine="640" w:firstLineChars="200"/>
        <w:rPr>
          <w:rFonts w:hint="default"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6、喀什地区范围内突发事件应急监测：</w:t>
      </w:r>
      <w:r>
        <w:rPr>
          <w:rFonts w:hint="eastAsia" w:ascii="仿宋_GB2312" w:hAnsi="仿宋" w:eastAsia="仿宋_GB2312" w:cs="宋体"/>
          <w:b w:val="0"/>
          <w:bCs w:val="0"/>
          <w:color w:val="000000"/>
          <w:sz w:val="32"/>
          <w:szCs w:val="32"/>
          <w:lang w:val="en-US" w:eastAsia="zh-CN" w:bidi="ar"/>
        </w:rPr>
        <w:t>应急监测设备及应急车维护及保养、防护装备、采样器补给的维护更新及化验室材料储备等，开展区域突发环境事件应急监测演练。</w:t>
      </w:r>
    </w:p>
    <w:p w14:paraId="684B34AA">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9170961">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90D4753">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22DFD3E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w:t>
      </w:r>
      <w:ins w:id="1" w:author="Administrator" w:date="2025-01-20T15:33:50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0万元，全年预算数</w:t>
      </w:r>
      <w:ins w:id="2" w:author="Administrator" w:date="2025-01-20T15:33:53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0万元，实际总投入</w:t>
      </w:r>
      <w:ins w:id="3" w:author="Administrator" w:date="2025-01-20T15:33:55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0万元，该项目资金已全部落实到位</w:t>
      </w:r>
      <w:ins w:id="4" w:author="Administrator" w:date="2025-01-20T15:34:08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sz w:val="32"/>
          <w:szCs w:val="32"/>
          <w:highlight w:val="none"/>
          <w:lang w:val="en-US" w:eastAsia="zh-CN"/>
        </w:rPr>
        <w:t>，资金来源为财政拨款。</w:t>
      </w:r>
    </w:p>
    <w:p w14:paraId="73EFEB2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339FB9A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w:t>
      </w:r>
      <w:ins w:id="5" w:author="Administrator" w:date="2025-01-20T15:34:14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0万元，全年预算数</w:t>
      </w:r>
      <w:ins w:id="6" w:author="Administrator" w:date="2025-01-20T15:34:40Z">
        <w:r>
          <w:rPr>
            <w:rFonts w:hint="eastAsia" w:ascii="仿宋_GB2312" w:hAnsi="仿宋_GB2312" w:eastAsia="仿宋_GB2312" w:cs="仿宋_GB2312"/>
            <w:sz w:val="32"/>
            <w:szCs w:val="32"/>
            <w:highlight w:val="none"/>
            <w:lang w:val="en-US" w:eastAsia="zh-CN"/>
          </w:rPr>
          <w:t>90</w:t>
        </w:r>
      </w:ins>
      <w:r>
        <w:rPr>
          <w:rFonts w:hint="eastAsia" w:ascii="仿宋_GB2312" w:hAnsi="仿宋_GB2312" w:eastAsia="仿宋_GB2312" w:cs="仿宋_GB2312"/>
          <w:sz w:val="32"/>
          <w:szCs w:val="32"/>
          <w:highlight w:val="none"/>
          <w:lang w:val="en-US" w:eastAsia="zh-CN"/>
        </w:rPr>
        <w:t>万元,全年执行数</w:t>
      </w:r>
      <w:ins w:id="7" w:author="Administrator" w:date="2025-01-20T15:34:43Z">
        <w:r>
          <w:rPr>
            <w:rFonts w:hint="eastAsia" w:ascii="仿宋_GB2312" w:hAnsi="仿宋_GB2312" w:eastAsia="仿宋_GB2312" w:cs="仿宋_GB2312"/>
            <w:sz w:val="32"/>
            <w:szCs w:val="32"/>
            <w:highlight w:val="none"/>
            <w:lang w:val="en-US" w:eastAsia="zh-CN"/>
          </w:rPr>
          <w:t>89</w:t>
        </w:r>
      </w:ins>
      <w:ins w:id="8" w:author="Administrator" w:date="2025-01-20T15:34:44Z">
        <w:r>
          <w:rPr>
            <w:rFonts w:hint="eastAsia" w:ascii="仿宋_GB2312" w:hAnsi="仿宋_GB2312" w:eastAsia="仿宋_GB2312" w:cs="仿宋_GB2312"/>
            <w:sz w:val="32"/>
            <w:szCs w:val="32"/>
            <w:highlight w:val="none"/>
            <w:lang w:val="en-US" w:eastAsia="zh-CN"/>
          </w:rPr>
          <w:t>.</w:t>
        </w:r>
      </w:ins>
      <w:ins w:id="9" w:author="Administrator" w:date="2025-01-20T15:34:4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万元，预算执行率为</w:t>
      </w:r>
      <w:ins w:id="10" w:author="Administrator" w:date="2025-01-20T15:34:54Z">
        <w:r>
          <w:rPr>
            <w:rFonts w:hint="eastAsia" w:ascii="仿宋_GB2312" w:hAnsi="仿宋_GB2312" w:eastAsia="仿宋_GB2312" w:cs="仿宋_GB2312"/>
            <w:sz w:val="32"/>
            <w:szCs w:val="32"/>
            <w:highlight w:val="none"/>
            <w:lang w:val="en-US" w:eastAsia="zh-CN"/>
          </w:rPr>
          <w:t>99.</w:t>
        </w:r>
      </w:ins>
      <w:ins w:id="11" w:author="Administrator" w:date="2025-01-20T15:34:5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%，主要用于：支付项目实施进程中的各项费用。</w:t>
      </w:r>
    </w:p>
    <w:p w14:paraId="39DC9964">
      <w:pPr>
        <w:spacing w:line="560" w:lineRule="exact"/>
        <w:ind w:firstLine="643" w:firstLineChars="200"/>
        <w:rPr>
          <w:rFonts w:eastAsia="楷体_GB2312"/>
          <w:b/>
          <w:bCs/>
          <w:sz w:val="32"/>
          <w:szCs w:val="32"/>
        </w:rPr>
      </w:pPr>
      <w:r>
        <w:rPr>
          <w:rFonts w:eastAsia="楷体_GB2312"/>
          <w:b/>
          <w:bCs/>
          <w:sz w:val="32"/>
          <w:szCs w:val="32"/>
        </w:rPr>
        <w:t>（二）项目绩效目标</w:t>
      </w:r>
    </w:p>
    <w:p w14:paraId="56C4DAB4">
      <w:pPr>
        <w:spacing w:line="560" w:lineRule="exact"/>
        <w:ind w:firstLine="640" w:firstLineChars="200"/>
        <w:rPr>
          <w:rFonts w:eastAsia="仿宋_GB2312"/>
          <w:sz w:val="32"/>
          <w:szCs w:val="32"/>
        </w:rPr>
      </w:pPr>
      <w:r>
        <w:rPr>
          <w:rFonts w:eastAsia="仿宋_GB2312"/>
          <w:sz w:val="32"/>
          <w:szCs w:val="32"/>
        </w:rPr>
        <w:t>1、总体目标</w:t>
      </w:r>
    </w:p>
    <w:p w14:paraId="25FD3E73">
      <w:pPr>
        <w:spacing w:line="60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主要完成全地区环境空气、水、土壤、噪声等生态环境质量监测工作；含11个区控环境空气自动站、1个VOC站点的数据审核及质量巡检，24个点位降尘和1个酸雨点位的分析、审核汇总，水环境质量监测包括完成全地区11个饮用水、13个国控、区控河流断面、</w:t>
      </w:r>
      <w:r>
        <w:rPr>
          <w:rFonts w:hint="eastAsia" w:eastAsia="仿宋_GB2312"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个湖库</w:t>
      </w:r>
      <w:r>
        <w:rPr>
          <w:rFonts w:hint="eastAsia" w:eastAsia="仿宋_GB2312" w:cs="Times New Roman"/>
          <w:b w:val="0"/>
          <w:bCs w:val="0"/>
          <w:kern w:val="2"/>
          <w:sz w:val="32"/>
          <w:szCs w:val="32"/>
          <w:lang w:val="en-US" w:eastAsia="zh-CN" w:bidi="ar-SA"/>
        </w:rPr>
        <w:t>5个</w:t>
      </w:r>
      <w:r>
        <w:rPr>
          <w:rFonts w:hint="eastAsia" w:ascii="Times New Roman" w:hAnsi="Times New Roman" w:eastAsia="仿宋_GB2312" w:cs="Times New Roman"/>
          <w:b w:val="0"/>
          <w:bCs w:val="0"/>
          <w:kern w:val="2"/>
          <w:sz w:val="32"/>
          <w:szCs w:val="32"/>
          <w:lang w:val="en-US" w:eastAsia="zh-CN" w:bidi="ar-SA"/>
        </w:rPr>
        <w:t>点位常规监测；农村生态出入境河流地表水、面源污染地表水、农村环境空气，农田灌溉水，千吨万人以上农村饮用水水源地的数据汇总审核上报；国家地表水采测分离断面6个监测任务；国家重点生态功能区县域考核数据及自查报告审核上报；支持所驻喀什地区行政区域内的生态环境保护执法监测和生态环境应急监测等工作。满足公众健康需求，为公众提供健康服务。</w:t>
      </w:r>
    </w:p>
    <w:p w14:paraId="26864317">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eastAsia="仿宋_GB2312"/>
          <w:sz w:val="32"/>
          <w:szCs w:val="32"/>
        </w:rPr>
        <w:t>2、阶段性目标</w:t>
      </w:r>
    </w:p>
    <w:p w14:paraId="1BE20595">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3FB91ADC">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4B015726">
      <w:pPr>
        <w:spacing w:line="560" w:lineRule="exact"/>
        <w:ind w:firstLine="640" w:firstLineChars="200"/>
        <w:rPr>
          <w:rFonts w:eastAsia="黑体"/>
          <w:sz w:val="32"/>
          <w:szCs w:val="32"/>
        </w:rPr>
      </w:pPr>
      <w:r>
        <w:rPr>
          <w:rFonts w:eastAsia="黑体"/>
          <w:sz w:val="32"/>
          <w:szCs w:val="32"/>
        </w:rPr>
        <w:t>二、绩效评价工作开展情况</w:t>
      </w:r>
    </w:p>
    <w:p w14:paraId="66CA8C8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5C48D3B">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2DFD08F">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F77AC06">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04B81715">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1B8CD2A">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8F34C7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6E0A87BB">
      <w:pPr>
        <w:pStyle w:val="10"/>
        <w:widowControl w:val="0"/>
        <w:spacing w:before="0" w:after="0" w:line="60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喀什生态环境质量监测专项包括：11个区控空气自动站、1个VOC站点的数据审核及质量巡检，24个点位降尘和1个酸雨点位的分析、审核汇总，水环境质量监测包括完成全地区11个饮用水、13个国控、区控河流断面、3个湖库5个点位常规监测、实验室专用设备配件耗材购3批次、仪器检定校准1次。</w:t>
      </w:r>
    </w:p>
    <w:p w14:paraId="539542AF">
      <w:pPr>
        <w:pStyle w:val="10"/>
        <w:widowControl w:val="0"/>
        <w:spacing w:before="0" w:after="0" w:line="560" w:lineRule="exact"/>
        <w:ind w:firstLine="640" w:firstLineChars="200"/>
        <w:jc w:val="both"/>
        <w:outlineLvl w:val="9"/>
        <w:rPr>
          <w:rFonts w:ascii="Times New Roman" w:hAnsi="Times New Roman" w:eastAsia="仿宋_GB2312" w:cs="Times New Roman"/>
          <w:b w:val="0"/>
          <w:bCs w:val="0"/>
        </w:rPr>
      </w:pPr>
      <w:r>
        <w:rPr>
          <w:rFonts w:ascii="Times New Roman" w:hAnsi="Times New Roman" w:eastAsia="仿宋_GB2312" w:cs="Times New Roman"/>
          <w:b w:val="0"/>
          <w:bCs w:val="0"/>
        </w:rPr>
        <w:t>3、绩效评价的范围</w:t>
      </w:r>
    </w:p>
    <w:p w14:paraId="1EEE03C6">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本次评价范围涵盖项目总体绩效目标、各项绩效指标完成情况以及预算执行情况。覆盖项目预算资金支出的所有内容进行评价。包括项目决策、项目实施和项目成果验收流程等。</w:t>
      </w:r>
    </w:p>
    <w:p w14:paraId="379CF6BE">
      <w:pPr>
        <w:spacing w:line="560" w:lineRule="exact"/>
        <w:ind w:firstLine="643" w:firstLineChars="200"/>
      </w:pPr>
      <w:r>
        <w:rPr>
          <w:rFonts w:eastAsia="楷体_GB2312"/>
          <w:b/>
          <w:bCs/>
          <w:sz w:val="32"/>
          <w:szCs w:val="32"/>
        </w:rPr>
        <w:t>（二）绩效评价原则、评价指标体系（详情见表1）、评价方法、评价标准。</w:t>
      </w:r>
    </w:p>
    <w:p w14:paraId="39B99539">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3B3BC566">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036A4A24">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D44F434">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7791F7E8">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8E53CDA">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59C2BB7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0818E451">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B0DDA8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060F267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C40281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1412AC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B22326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526BF85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3DEB4309">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BC0AD8A">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2230CE4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6712274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849496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0011EB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7576AFB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9E5AB2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46A08CA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01AE2E2B">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3DFC9417">
      <w:pPr>
        <w:spacing w:line="560" w:lineRule="exact"/>
        <w:ind w:firstLine="708" w:firstLineChars="200"/>
        <w:rPr>
          <w:rFonts w:eastAsia="仿宋_GB2312"/>
          <w:color w:val="000000"/>
          <w:spacing w:val="17"/>
          <w:sz w:val="32"/>
          <w:szCs w:val="32"/>
        </w:rPr>
      </w:pPr>
      <w:r>
        <w:rPr>
          <w:rFonts w:hint="default" w:eastAsia="仿宋_GB2312" w:cs="Times New Roman"/>
          <w:color w:val="000000"/>
          <w:spacing w:val="17"/>
          <w:sz w:val="32"/>
          <w:szCs w:val="32"/>
        </w:rPr>
        <w:t>绩效评价标准通常包括计划标准、行业标准、历史标准等，用于对绩效指标完成情况进行比较、分析、评价。</w:t>
      </w:r>
      <w:bookmarkStart w:id="0" w:name="_Toc31464"/>
      <w:bookmarkStart w:id="1" w:name="_Toc17882"/>
      <w:r>
        <w:rPr>
          <w:rFonts w:eastAsia="仿宋_GB2312"/>
          <w:color w:val="000000"/>
          <w:spacing w:val="17"/>
          <w:sz w:val="32"/>
          <w:szCs w:val="32"/>
        </w:rPr>
        <w:t>本次评价主要采用了计划标准和行业标准。</w:t>
      </w:r>
    </w:p>
    <w:p w14:paraId="7533DF3D">
      <w:pPr>
        <w:spacing w:line="560" w:lineRule="exact"/>
        <w:ind w:firstLine="708" w:firstLineChars="200"/>
        <w:rPr>
          <w:rFonts w:eastAsia="仿宋_GB2312" w:cs="Times New Roman"/>
          <w:color w:val="000000"/>
          <w:spacing w:val="17"/>
          <w:sz w:val="32"/>
          <w:szCs w:val="32"/>
        </w:rPr>
      </w:pPr>
      <w:r>
        <w:rPr>
          <w:rFonts w:hint="default" w:eastAsia="仿宋_GB2312" w:cs="Times New Roman"/>
          <w:b w:val="0"/>
          <w:bCs w:val="0"/>
          <w:color w:val="000000"/>
          <w:spacing w:val="17"/>
          <w:sz w:val="32"/>
          <w:szCs w:val="32"/>
        </w:rPr>
        <w:t>计划标准：</w:t>
      </w:r>
      <w:r>
        <w:rPr>
          <w:rFonts w:hint="default" w:eastAsia="仿宋_GB2312" w:cs="Times New Roman"/>
          <w:color w:val="000000"/>
          <w:spacing w:val="17"/>
          <w:sz w:val="32"/>
          <w:szCs w:val="32"/>
        </w:rPr>
        <w:t>指以预先制定的目标、计划、预算、定额等作为评价标准。</w:t>
      </w:r>
      <w:bookmarkEnd w:id="0"/>
      <w:bookmarkEnd w:id="1"/>
    </w:p>
    <w:p w14:paraId="4A28AF38">
      <w:pPr>
        <w:spacing w:line="560" w:lineRule="exact"/>
        <w:ind w:firstLine="708" w:firstLineChars="200"/>
        <w:rPr>
          <w:rFonts w:eastAsia="仿宋_GB2312" w:cs="Times New Roman"/>
          <w:color w:val="000000"/>
          <w:spacing w:val="17"/>
          <w:sz w:val="32"/>
          <w:szCs w:val="32"/>
        </w:rPr>
      </w:pPr>
      <w:bookmarkStart w:id="2" w:name="_Toc2318"/>
      <w:bookmarkStart w:id="3" w:name="_Toc5633"/>
      <w:r>
        <w:rPr>
          <w:rFonts w:hint="default" w:eastAsia="仿宋_GB2312" w:cs="Times New Roman"/>
          <w:b w:val="0"/>
          <w:bCs w:val="0"/>
          <w:color w:val="000000"/>
          <w:spacing w:val="17"/>
          <w:sz w:val="32"/>
          <w:szCs w:val="32"/>
        </w:rPr>
        <w:t>行业标准：</w:t>
      </w:r>
      <w:r>
        <w:rPr>
          <w:rFonts w:hint="default" w:eastAsia="仿宋_GB2312" w:cs="Times New Roman"/>
          <w:color w:val="000000"/>
          <w:spacing w:val="17"/>
          <w:sz w:val="32"/>
          <w:szCs w:val="32"/>
        </w:rPr>
        <w:t>指参照国家公布的行业指标数据制定的评价标准。</w:t>
      </w:r>
      <w:bookmarkEnd w:id="2"/>
      <w:bookmarkEnd w:id="3"/>
    </w:p>
    <w:p w14:paraId="28F88CA3">
      <w:pPr>
        <w:spacing w:line="560" w:lineRule="exact"/>
        <w:ind w:firstLine="708" w:firstLineChars="200"/>
        <w:rPr>
          <w:rFonts w:eastAsia="方正仿宋_GBK" w:cs="方正仿宋_GBK"/>
          <w:sz w:val="32"/>
          <w:szCs w:val="32"/>
        </w:rPr>
      </w:pPr>
      <w:bookmarkStart w:id="4" w:name="_Toc430"/>
      <w:bookmarkStart w:id="5" w:name="_Toc16028"/>
      <w:r>
        <w:rPr>
          <w:rFonts w:hint="default" w:eastAsia="仿宋_GB2312" w:cs="Times New Roman"/>
          <w:b w:val="0"/>
          <w:bCs w:val="0"/>
          <w:color w:val="000000"/>
          <w:spacing w:val="17"/>
          <w:sz w:val="32"/>
          <w:szCs w:val="32"/>
        </w:rPr>
        <w:t>历史标准：</w:t>
      </w:r>
      <w:r>
        <w:rPr>
          <w:rFonts w:hint="default" w:eastAsia="仿宋_GB2312" w:cs="Times New Roman"/>
          <w:color w:val="000000"/>
          <w:spacing w:val="17"/>
          <w:sz w:val="32"/>
          <w:szCs w:val="32"/>
        </w:rPr>
        <w:t>指参照历史数据制定的评价标准，为体现绩效改进的原则，在可实现的条件下应当确定相对较高的评价标准。</w:t>
      </w:r>
      <w:bookmarkEnd w:id="4"/>
      <w:bookmarkEnd w:id="5"/>
    </w:p>
    <w:p w14:paraId="51EA4702">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2107F0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29047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67CDF2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5949E79">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032120FA">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14:paraId="2F91A2F7">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04C77E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14:paraId="39AD2FAC">
      <w:pPr>
        <w:pStyle w:val="10"/>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14:paraId="3EFB3D68">
      <w:pPr>
        <w:pStyle w:val="10"/>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95C342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9A1724C">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15F1E40">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335941D">
            <w:pPr>
              <w:jc w:val="center"/>
              <w:rPr>
                <w:b/>
                <w:bCs/>
                <w:color w:val="000000"/>
                <w:sz w:val="22"/>
              </w:rPr>
            </w:pPr>
            <w:r>
              <w:rPr>
                <w:rFonts w:hint="eastAsia"/>
                <w:b/>
                <w:bCs/>
                <w:color w:val="000000"/>
                <w:sz w:val="22"/>
              </w:rPr>
              <w:t>得分</w:t>
            </w:r>
          </w:p>
        </w:tc>
      </w:tr>
      <w:tr w14:paraId="383EA23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1393A7">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3DEBAE4">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83148F1">
            <w:pPr>
              <w:jc w:val="center"/>
              <w:rPr>
                <w:rFonts w:hint="default" w:eastAsia="宋体"/>
                <w:color w:val="000000"/>
                <w:sz w:val="22"/>
                <w:lang w:val="en-US" w:eastAsia="zh-CN"/>
              </w:rPr>
            </w:pPr>
            <w:r>
              <w:rPr>
                <w:rFonts w:hint="eastAsia"/>
                <w:color w:val="000000"/>
                <w:sz w:val="22"/>
                <w:lang w:val="en-US" w:eastAsia="zh-CN"/>
              </w:rPr>
              <w:t>20</w:t>
            </w:r>
          </w:p>
        </w:tc>
      </w:tr>
      <w:tr w14:paraId="659481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6D77151">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06FF94B">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86463C">
            <w:pPr>
              <w:jc w:val="center"/>
              <w:rPr>
                <w:rFonts w:hint="default" w:eastAsia="宋体"/>
                <w:color w:val="000000"/>
                <w:sz w:val="22"/>
                <w:lang w:val="en-US" w:eastAsia="zh-CN"/>
              </w:rPr>
            </w:pPr>
            <w:r>
              <w:rPr>
                <w:rFonts w:hint="eastAsia"/>
                <w:color w:val="000000"/>
                <w:sz w:val="22"/>
                <w:lang w:val="en-US" w:eastAsia="zh-CN"/>
              </w:rPr>
              <w:t>20</w:t>
            </w:r>
          </w:p>
        </w:tc>
      </w:tr>
      <w:tr w14:paraId="094D9C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D40D8D">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5019A98">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1AEF4FA">
            <w:pPr>
              <w:jc w:val="center"/>
              <w:rPr>
                <w:rFonts w:hint="default" w:eastAsia="宋体"/>
                <w:color w:val="000000"/>
                <w:sz w:val="22"/>
                <w:lang w:val="en-US" w:eastAsia="zh-CN"/>
              </w:rPr>
            </w:pPr>
            <w:r>
              <w:rPr>
                <w:rFonts w:hint="eastAsia"/>
                <w:color w:val="000000"/>
                <w:sz w:val="22"/>
                <w:lang w:val="en-US" w:eastAsia="zh-CN"/>
              </w:rPr>
              <w:t>40</w:t>
            </w:r>
          </w:p>
        </w:tc>
      </w:tr>
      <w:tr w14:paraId="1562307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D8B4AA">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8D39D1F">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CC6AC37">
            <w:pPr>
              <w:jc w:val="center"/>
              <w:rPr>
                <w:rFonts w:hint="default" w:eastAsia="宋体"/>
                <w:color w:val="000000"/>
                <w:sz w:val="22"/>
                <w:lang w:val="en-US" w:eastAsia="zh-CN"/>
              </w:rPr>
            </w:pPr>
            <w:r>
              <w:rPr>
                <w:rFonts w:hint="eastAsia"/>
                <w:color w:val="000000"/>
                <w:sz w:val="22"/>
                <w:lang w:val="en-US" w:eastAsia="zh-CN"/>
              </w:rPr>
              <w:t>20</w:t>
            </w:r>
          </w:p>
        </w:tc>
      </w:tr>
      <w:tr w14:paraId="73E8C15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D435A5">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A7E4E7A">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8384AA4">
            <w:pPr>
              <w:jc w:val="center"/>
              <w:rPr>
                <w:rFonts w:hint="default" w:eastAsia="宋体"/>
                <w:b/>
                <w:bCs/>
                <w:color w:val="000000"/>
                <w:sz w:val="22"/>
                <w:lang w:val="en-US" w:eastAsia="zh-CN"/>
              </w:rPr>
            </w:pPr>
            <w:r>
              <w:rPr>
                <w:rFonts w:hint="eastAsia"/>
                <w:b/>
                <w:bCs/>
                <w:color w:val="000000"/>
                <w:sz w:val="22"/>
                <w:lang w:val="en-US" w:eastAsia="zh-CN"/>
              </w:rPr>
              <w:t>100</w:t>
            </w:r>
          </w:p>
        </w:tc>
      </w:tr>
    </w:tbl>
    <w:p w14:paraId="55F62C51">
      <w:pPr>
        <w:spacing w:line="560" w:lineRule="exact"/>
        <w:ind w:firstLine="640" w:firstLineChars="200"/>
        <w:rPr>
          <w:rFonts w:eastAsia="黑体"/>
          <w:sz w:val="32"/>
          <w:szCs w:val="32"/>
        </w:rPr>
      </w:pPr>
      <w:r>
        <w:rPr>
          <w:rFonts w:eastAsia="黑体"/>
          <w:sz w:val="32"/>
          <w:szCs w:val="32"/>
        </w:rPr>
        <w:t>四、绩效评价指标分析</w:t>
      </w:r>
    </w:p>
    <w:p w14:paraId="053D438C">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3281913F">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14:paraId="1DCD158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14:paraId="3CDC548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670BEDC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A92A2D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47F5343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27A4C6B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14:paraId="741EF01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29D1A82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A560B3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2FC5368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0909AA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14:paraId="56769F3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14:paraId="0B2898D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14:paraId="5242445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14:paraId="429FCB0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14:paraId="0BA28586">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1FF984E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14:paraId="60F625C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634940C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14:paraId="6C232BE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332FC15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w:t>
      </w:r>
      <w:ins w:id="12" w:author="Administrator" w:date="2025-01-20T15:35:44Z">
        <w:r>
          <w:rPr>
            <w:rFonts w:hint="eastAsia" w:ascii="仿宋_GB2312" w:hAnsi="仿宋_GB2312" w:eastAsia="仿宋_GB2312" w:cs="仿宋_GB2312"/>
            <w:sz w:val="32"/>
            <w:szCs w:val="32"/>
            <w:highlight w:val="none"/>
            <w:lang w:val="en-US" w:eastAsia="zh-CN"/>
          </w:rPr>
          <w:t>9</w:t>
        </w:r>
      </w:ins>
      <w:r>
        <w:rPr>
          <w:rFonts w:hint="eastAsia" w:ascii="仿宋_GB2312" w:hAnsi="仿宋_GB2312" w:eastAsia="仿宋_GB2312" w:cs="仿宋_GB2312"/>
          <w:sz w:val="32"/>
          <w:szCs w:val="32"/>
          <w:highlight w:val="none"/>
          <w:lang w:val="en-US" w:eastAsia="zh-CN"/>
        </w:rPr>
        <w:t>0万元，财政资金及时足额到位，到位率100%，预算资金按计划进度执行。</w:t>
      </w:r>
    </w:p>
    <w:p w14:paraId="64285A9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1E48ED4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w:t>
      </w:r>
      <w:ins w:id="13" w:author="Administrator" w:date="2025-01-20T15:35:53Z">
        <w:r>
          <w:rPr>
            <w:rFonts w:hint="eastAsia" w:ascii="仿宋_GB2312" w:hAnsi="仿宋_GB2312" w:eastAsia="仿宋_GB2312" w:cs="仿宋_GB2312"/>
            <w:sz w:val="32"/>
            <w:szCs w:val="32"/>
            <w:highlight w:val="none"/>
            <w:lang w:val="en-US" w:eastAsia="zh-CN"/>
          </w:rPr>
          <w:t>8</w:t>
        </w:r>
      </w:ins>
      <w:ins w:id="14" w:author="Administrator" w:date="2025-01-20T15:35:54Z">
        <w:r>
          <w:rPr>
            <w:rFonts w:hint="eastAsia" w:ascii="仿宋_GB2312" w:hAnsi="仿宋_GB2312" w:eastAsia="仿宋_GB2312" w:cs="仿宋_GB2312"/>
            <w:sz w:val="32"/>
            <w:szCs w:val="32"/>
            <w:highlight w:val="none"/>
            <w:lang w:val="en-US" w:eastAsia="zh-CN"/>
          </w:rPr>
          <w:t>9.</w:t>
        </w:r>
      </w:ins>
      <w:ins w:id="15" w:author="Administrator" w:date="2025-01-20T15:35:55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万元，预算执行率为</w:t>
      </w:r>
      <w:ins w:id="16" w:author="Administrator" w:date="2025-01-20T15:36:00Z">
        <w:r>
          <w:rPr>
            <w:rFonts w:hint="eastAsia" w:ascii="仿宋_GB2312" w:hAnsi="仿宋_GB2312" w:eastAsia="仿宋_GB2312" w:cs="仿宋_GB2312"/>
            <w:sz w:val="32"/>
            <w:szCs w:val="32"/>
            <w:highlight w:val="none"/>
            <w:lang w:val="en-US" w:eastAsia="zh-CN"/>
          </w:rPr>
          <w:t>99.</w:t>
        </w:r>
      </w:ins>
      <w:ins w:id="17" w:author="Administrator" w:date="2025-01-20T15:36:01Z">
        <w:r>
          <w:rPr>
            <w:rFonts w:hint="eastAsia" w:ascii="仿宋_GB2312" w:hAnsi="仿宋_GB2312" w:eastAsia="仿宋_GB2312" w:cs="仿宋_GB2312"/>
            <w:sz w:val="32"/>
            <w:szCs w:val="32"/>
            <w:highlight w:val="none"/>
            <w:lang w:val="en-US" w:eastAsia="zh-CN"/>
          </w:rPr>
          <w:t>98</w:t>
        </w:r>
      </w:ins>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w:t>
      </w:r>
    </w:p>
    <w:p w14:paraId="0D3D5AB8">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1D17066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40546C8">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14:paraId="227102B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14:paraId="673952E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88C53C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14:paraId="35F8739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68633827">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14:paraId="19ED2E25">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w:t>
      </w:r>
      <w:ins w:id="18" w:author="Administrator" w:date="2025-01-20T16:03:35Z">
        <w:r>
          <w:rPr>
            <w:rFonts w:hint="eastAsia" w:ascii="仿宋_GB2312" w:hAnsi="仿宋_GB2312" w:eastAsia="仿宋_GB2312" w:cs="仿宋_GB2312"/>
            <w:sz w:val="32"/>
            <w:szCs w:val="32"/>
            <w:lang w:val="en-US" w:eastAsia="zh-CN"/>
          </w:rPr>
          <w:t>三</w:t>
        </w:r>
      </w:ins>
      <w:r>
        <w:rPr>
          <w:rFonts w:hint="eastAsia" w:ascii="仿宋_GB2312" w:hAnsi="仿宋_GB2312" w:eastAsia="仿宋_GB2312" w:cs="仿宋_GB2312"/>
          <w:sz w:val="32"/>
          <w:szCs w:val="32"/>
          <w:lang w:val="en-US" w:eastAsia="zh-CN"/>
        </w:rPr>
        <w:t>方面的内容，由</w:t>
      </w:r>
      <w:ins w:id="19" w:author="Administrator" w:date="2025-01-20T16:03:09Z">
        <w:r>
          <w:rPr>
            <w:rFonts w:hint="eastAsia" w:ascii="仿宋_GB2312" w:hAnsi="仿宋_GB2312" w:eastAsia="仿宋_GB2312" w:cs="仿宋_GB2312"/>
            <w:sz w:val="32"/>
            <w:szCs w:val="32"/>
            <w:highlight w:val="none"/>
            <w:lang w:val="en-US" w:eastAsia="zh-CN"/>
          </w:rPr>
          <w:t>8</w:t>
        </w:r>
      </w:ins>
      <w:r>
        <w:rPr>
          <w:rFonts w:hint="eastAsia" w:ascii="仿宋_GB2312" w:hAnsi="仿宋_GB2312" w:eastAsia="仿宋_GB2312" w:cs="仿宋_GB2312"/>
          <w:sz w:val="32"/>
          <w:szCs w:val="32"/>
          <w:highlight w:val="none"/>
          <w:lang w:val="en-US" w:eastAsia="zh-CN"/>
        </w:rPr>
        <w:t>个三级指标构成，权重分为</w:t>
      </w:r>
      <w:ins w:id="20" w:author="Administrator" w:date="2025-01-20T16:03:14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lang w:val="en-US" w:eastAsia="zh-CN"/>
        </w:rPr>
        <w:t>0分，实际得分</w:t>
      </w:r>
      <w:ins w:id="21" w:author="Administrator" w:date="2025-01-20T16:03:16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lang w:val="en-US" w:eastAsia="zh-CN"/>
        </w:rPr>
        <w:t>0分，得分率为100%。具</w:t>
      </w:r>
      <w:r>
        <w:rPr>
          <w:rFonts w:hint="eastAsia" w:ascii="仿宋_GB2312" w:hAnsi="仿宋_GB2312" w:eastAsia="仿宋_GB2312" w:cs="仿宋_GB2312"/>
          <w:sz w:val="32"/>
          <w:szCs w:val="32"/>
          <w:lang w:val="en-US" w:eastAsia="zh-CN"/>
        </w:rPr>
        <w:t>体产出指标完成情况如下：</w:t>
      </w:r>
    </w:p>
    <w:p w14:paraId="0C1D7441">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321FD9B6">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指标1：A.区控环境空气自动站指标，</w:t>
      </w:r>
      <w:r>
        <w:rPr>
          <w:rFonts w:hint="eastAsia" w:ascii="仿宋_GB2312" w:hAnsi="仿宋_GB2312" w:eastAsia="仿宋_GB2312" w:cs="仿宋_GB2312"/>
          <w:b w:val="0"/>
          <w:bCs w:val="0"/>
          <w:kern w:val="2"/>
          <w:sz w:val="32"/>
          <w:szCs w:val="32"/>
          <w:highlight w:val="none"/>
          <w:lang w:val="en-US" w:eastAsia="zh-CN" w:bidi="ar-SA"/>
        </w:rPr>
        <w:t>指标值为1</w:t>
      </w:r>
      <w:ins w:id="22" w:author="Administrator" w:date="2025-01-20T16:00:14Z">
        <w:r>
          <w:rPr>
            <w:rFonts w:hint="eastAsia" w:ascii="仿宋_GB2312" w:hAnsi="仿宋_GB2312" w:eastAsia="仿宋_GB2312" w:cs="仿宋_GB2312"/>
            <w:b w:val="0"/>
            <w:bCs w:val="0"/>
            <w:kern w:val="2"/>
            <w:sz w:val="32"/>
            <w:szCs w:val="32"/>
            <w:highlight w:val="none"/>
            <w:lang w:val="en-US" w:eastAsia="zh-CN" w:bidi="ar-SA"/>
          </w:rPr>
          <w:t>3</w:t>
        </w:r>
      </w:ins>
      <w:r>
        <w:rPr>
          <w:rFonts w:hint="eastAsia" w:ascii="仿宋_GB2312" w:hAnsi="仿宋_GB2312" w:eastAsia="仿宋_GB2312" w:cs="仿宋_GB2312"/>
          <w:b w:val="0"/>
          <w:bCs w:val="0"/>
          <w:kern w:val="2"/>
          <w:sz w:val="32"/>
          <w:szCs w:val="32"/>
          <w:highlight w:val="none"/>
          <w:lang w:val="en-US" w:eastAsia="zh-CN" w:bidi="ar-SA"/>
        </w:rPr>
        <w:t>个，</w:t>
      </w:r>
      <w:r>
        <w:rPr>
          <w:rFonts w:hint="eastAsia" w:ascii="仿宋_GB2312" w:hAnsi="仿宋_GB2312" w:eastAsia="仿宋_GB2312" w:cs="仿宋_GB2312"/>
          <w:b w:val="0"/>
          <w:bCs w:val="0"/>
          <w:kern w:val="2"/>
          <w:sz w:val="32"/>
          <w:szCs w:val="32"/>
          <w:lang w:val="en-US" w:eastAsia="zh-CN" w:bidi="ar-SA"/>
        </w:rPr>
        <w:t>实际完成1</w:t>
      </w:r>
      <w:ins w:id="23" w:author="Administrator" w:date="2025-01-20T16:00:16Z">
        <w:r>
          <w:rPr>
            <w:rFonts w:hint="eastAsia" w:ascii="仿宋_GB2312" w:hAnsi="仿宋_GB2312" w:eastAsia="仿宋_GB2312" w:cs="仿宋_GB2312"/>
            <w:b w:val="0"/>
            <w:bCs w:val="0"/>
            <w:kern w:val="2"/>
            <w:sz w:val="32"/>
            <w:szCs w:val="32"/>
            <w:lang w:val="en-US" w:eastAsia="zh-CN" w:bidi="ar-SA"/>
          </w:rPr>
          <w:t>3</w:t>
        </w:r>
      </w:ins>
      <w:r>
        <w:rPr>
          <w:rFonts w:hint="eastAsia" w:ascii="仿宋_GB2312" w:hAnsi="仿宋_GB2312" w:eastAsia="仿宋_GB2312" w:cs="仿宋_GB2312"/>
          <w:b w:val="0"/>
          <w:bCs w:val="0"/>
          <w:kern w:val="2"/>
          <w:sz w:val="32"/>
          <w:szCs w:val="32"/>
          <w:lang w:val="en-US" w:eastAsia="zh-CN" w:bidi="ar-SA"/>
        </w:rPr>
        <w:t>个，完成率100%，偏差率0%。</w:t>
      </w:r>
    </w:p>
    <w:p w14:paraId="1694822B">
      <w:pPr>
        <w:pStyle w:val="10"/>
        <w:numPr>
          <w:ilvl w:val="0"/>
          <w:numId w:val="0"/>
        </w:numPr>
        <w:ind w:firstLine="640" w:firstLineChars="200"/>
        <w:jc w:val="left"/>
        <w:rPr>
          <w:rFonts w:hint="default"/>
          <w:lang w:val="en-US" w:eastAsia="zh-CN"/>
        </w:rPr>
      </w:pPr>
      <w:r>
        <w:rPr>
          <w:rFonts w:hint="eastAsia" w:ascii="仿宋_GB2312" w:hAnsi="仿宋_GB2312" w:eastAsia="仿宋_GB2312" w:cs="仿宋_GB2312"/>
          <w:b w:val="0"/>
          <w:bCs w:val="0"/>
          <w:kern w:val="2"/>
          <w:sz w:val="32"/>
          <w:szCs w:val="32"/>
          <w:lang w:val="en-US" w:eastAsia="zh-CN" w:bidi="ar-SA"/>
        </w:rPr>
        <w:t>指标2：VOC站点指标，指标值为1个，实际完成1个，完成率100%，偏差率0%。</w:t>
      </w:r>
    </w:p>
    <w:p w14:paraId="7B9485C0">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指标3：降尘</w:t>
      </w:r>
      <w:ins w:id="24" w:author="Administrator" w:date="2025-01-20T16:00:25Z">
        <w:r>
          <w:rPr>
            <w:rFonts w:hint="eastAsia" w:ascii="仿宋_GB2312" w:hAnsi="仿宋_GB2312" w:eastAsia="仿宋_GB2312" w:cs="仿宋_GB2312"/>
            <w:b w:val="0"/>
            <w:bCs w:val="0"/>
            <w:kern w:val="2"/>
            <w:sz w:val="32"/>
            <w:szCs w:val="32"/>
            <w:lang w:val="en-US" w:eastAsia="zh-CN" w:bidi="ar-SA"/>
          </w:rPr>
          <w:t>酸雨</w:t>
        </w:r>
      </w:ins>
      <w:ins w:id="25" w:author="Administrator" w:date="2025-01-20T16:00:29Z">
        <w:r>
          <w:rPr>
            <w:rFonts w:hint="eastAsia" w:ascii="仿宋_GB2312" w:hAnsi="仿宋_GB2312" w:eastAsia="仿宋_GB2312" w:cs="仿宋_GB2312"/>
            <w:b w:val="0"/>
            <w:bCs w:val="0"/>
            <w:kern w:val="2"/>
            <w:sz w:val="32"/>
            <w:szCs w:val="32"/>
            <w:lang w:val="en-US" w:eastAsia="zh-CN" w:bidi="ar-SA"/>
          </w:rPr>
          <w:t>监测</w:t>
        </w:r>
      </w:ins>
      <w:r>
        <w:rPr>
          <w:rFonts w:hint="eastAsia" w:ascii="仿宋_GB2312" w:hAnsi="仿宋_GB2312" w:eastAsia="仿宋_GB2312" w:cs="仿宋_GB2312"/>
          <w:b w:val="0"/>
          <w:bCs w:val="0"/>
          <w:kern w:val="2"/>
          <w:sz w:val="32"/>
          <w:szCs w:val="32"/>
          <w:lang w:val="en-US" w:eastAsia="zh-CN" w:bidi="ar-SA"/>
        </w:rPr>
        <w:t>点位指标，指标值为2</w:t>
      </w:r>
      <w:ins w:id="26" w:author="Administrator" w:date="2025-01-20T16:00:33Z">
        <w:r>
          <w:rPr>
            <w:rFonts w:hint="eastAsia" w:ascii="仿宋_GB2312" w:hAnsi="仿宋_GB2312" w:eastAsia="仿宋_GB2312" w:cs="仿宋_GB2312"/>
            <w:b w:val="0"/>
            <w:bCs w:val="0"/>
            <w:kern w:val="2"/>
            <w:sz w:val="32"/>
            <w:szCs w:val="32"/>
            <w:lang w:val="en-US" w:eastAsia="zh-CN" w:bidi="ar-SA"/>
          </w:rPr>
          <w:t>5</w:t>
        </w:r>
      </w:ins>
      <w:r>
        <w:rPr>
          <w:rFonts w:hint="eastAsia" w:ascii="仿宋_GB2312" w:hAnsi="仿宋_GB2312" w:eastAsia="仿宋_GB2312" w:cs="仿宋_GB2312"/>
          <w:b w:val="0"/>
          <w:bCs w:val="0"/>
          <w:kern w:val="2"/>
          <w:sz w:val="32"/>
          <w:szCs w:val="32"/>
          <w:lang w:val="en-US" w:eastAsia="zh-CN" w:bidi="ar-SA"/>
        </w:rPr>
        <w:t>个，实际完成2</w:t>
      </w:r>
      <w:ins w:id="27" w:author="Administrator" w:date="2025-01-20T16:00:34Z">
        <w:r>
          <w:rPr>
            <w:rFonts w:hint="eastAsia" w:ascii="仿宋_GB2312" w:hAnsi="仿宋_GB2312" w:eastAsia="仿宋_GB2312" w:cs="仿宋_GB2312"/>
            <w:b w:val="0"/>
            <w:bCs w:val="0"/>
            <w:kern w:val="2"/>
            <w:sz w:val="32"/>
            <w:szCs w:val="32"/>
            <w:lang w:val="en-US" w:eastAsia="zh-CN" w:bidi="ar-SA"/>
          </w:rPr>
          <w:t>5</w:t>
        </w:r>
      </w:ins>
      <w:r>
        <w:rPr>
          <w:rFonts w:hint="eastAsia" w:ascii="仿宋_GB2312" w:hAnsi="仿宋_GB2312" w:eastAsia="仿宋_GB2312" w:cs="仿宋_GB2312"/>
          <w:b w:val="0"/>
          <w:bCs w:val="0"/>
          <w:kern w:val="2"/>
          <w:sz w:val="32"/>
          <w:szCs w:val="32"/>
          <w:lang w:val="en-US" w:eastAsia="zh-CN" w:bidi="ar-SA"/>
        </w:rPr>
        <w:t>个，完成率100%，偏差率0%。</w:t>
      </w:r>
    </w:p>
    <w:p w14:paraId="1AE9B4EC">
      <w:p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ins w:id="28" w:author="Administrator" w:date="2025-01-20T16:00:48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集中式生活饮用水水源指标，指标值为11个，实际完成11个，完成率100%，偏差率0%。</w:t>
      </w:r>
    </w:p>
    <w:p w14:paraId="71E8906F">
      <w:pPr>
        <w:pStyle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ins w:id="29" w:author="Administrator" w:date="2025-01-20T16:00:54Z">
        <w:r>
          <w:rPr>
            <w:rFonts w:hint="eastAsia" w:ascii="仿宋_GB2312" w:hAnsi="仿宋_GB2312" w:eastAsia="仿宋_GB2312" w:cs="仿宋_GB2312"/>
            <w:sz w:val="32"/>
            <w:szCs w:val="32"/>
            <w:highlight w:val="none"/>
            <w:lang w:val="en-US" w:eastAsia="zh-CN"/>
          </w:rPr>
          <w:t>5</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国控、区控河流断面指标，指标值为13个，实际完成13个，完成率100%，偏差率0%。</w:t>
      </w:r>
    </w:p>
    <w:p w14:paraId="448FAD7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ins w:id="30" w:author="Administrator" w:date="2025-01-20T16:01:04Z">
        <w:r>
          <w:rPr>
            <w:rFonts w:hint="eastAsia" w:ascii="仿宋_GB2312" w:hAnsi="仿宋_GB2312" w:eastAsia="仿宋_GB2312" w:cs="仿宋_GB2312"/>
            <w:sz w:val="32"/>
            <w:szCs w:val="32"/>
            <w:highlight w:val="none"/>
            <w:lang w:val="en-US" w:eastAsia="zh-CN"/>
          </w:rPr>
          <w:t>6</w:t>
        </w:r>
      </w:ins>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湖库水质监测点位指标，指标值为5个，实际完成5个，完成率100%，偏差率0%。</w:t>
      </w:r>
    </w:p>
    <w:p w14:paraId="65489551">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56ED46ED">
      <w:pPr>
        <w:pStyle w:val="3"/>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指标1：</w:t>
      </w:r>
      <w:ins w:id="31" w:author="Administrator" w:date="2025-01-20T16:01:37Z">
        <w:r>
          <w:rPr>
            <w:rFonts w:hint="eastAsia" w:ascii="仿宋_GB2312" w:hAnsi="仿宋_GB2312" w:eastAsia="仿宋_GB2312" w:cs="仿宋_GB2312"/>
            <w:i w:val="0"/>
            <w:caps w:val="0"/>
            <w:spacing w:val="0"/>
            <w:sz w:val="32"/>
            <w:szCs w:val="32"/>
            <w:shd w:val="clear"/>
          </w:rPr>
          <w:t>监测数据的准确性</w:t>
        </w:r>
      </w:ins>
      <w:r>
        <w:rPr>
          <w:rFonts w:hint="eastAsia" w:ascii="仿宋_GB2312" w:hAnsi="仿宋_GB2312" w:eastAsia="仿宋_GB2312" w:cs="仿宋_GB2312"/>
          <w:b w:val="0"/>
          <w:bCs w:val="0"/>
          <w:kern w:val="2"/>
          <w:sz w:val="32"/>
          <w:szCs w:val="32"/>
          <w:lang w:val="en-US" w:eastAsia="zh-CN" w:bidi="ar-SA"/>
        </w:rPr>
        <w:t>指标，指标值为95%，实际完成95%，完成率100%，偏差率0%。</w:t>
      </w:r>
    </w:p>
    <w:p w14:paraId="4FB8E039">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521C1B1B">
      <w:pPr>
        <w:pStyle w:val="3"/>
        <w:numPr>
          <w:ilvl w:val="0"/>
          <w:numId w:val="0"/>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ins w:id="32" w:author="Administrator" w:date="2025-01-20T16:02:14Z">
        <w:r>
          <w:rPr>
            <w:rFonts w:hint="eastAsia" w:ascii="仿宋_GB2312" w:hAnsi="仿宋_GB2312" w:eastAsia="仿宋_GB2312" w:cs="仿宋_GB2312"/>
            <w:b w:val="0"/>
            <w:bCs w:val="0"/>
            <w:kern w:val="2"/>
            <w:sz w:val="32"/>
            <w:szCs w:val="32"/>
            <w:lang w:val="en-US" w:eastAsia="zh-CN" w:bidi="ar-SA"/>
          </w:rPr>
          <w:t>生态</w:t>
        </w:r>
      </w:ins>
      <w:ins w:id="33" w:author="Administrator" w:date="2025-01-20T16:02:15Z">
        <w:r>
          <w:rPr>
            <w:rFonts w:hint="eastAsia" w:ascii="仿宋_GB2312" w:hAnsi="仿宋_GB2312" w:eastAsia="仿宋_GB2312" w:cs="仿宋_GB2312"/>
            <w:b w:val="0"/>
            <w:bCs w:val="0"/>
            <w:kern w:val="2"/>
            <w:sz w:val="32"/>
            <w:szCs w:val="32"/>
            <w:lang w:val="en-US" w:eastAsia="zh-CN" w:bidi="ar-SA"/>
          </w:rPr>
          <w:t>环境</w:t>
        </w:r>
      </w:ins>
      <w:ins w:id="34" w:author="Administrator" w:date="2025-01-20T16:02:17Z">
        <w:r>
          <w:rPr>
            <w:rFonts w:hint="eastAsia" w:ascii="仿宋_GB2312" w:hAnsi="仿宋_GB2312" w:eastAsia="仿宋_GB2312" w:cs="仿宋_GB2312"/>
            <w:b w:val="0"/>
            <w:bCs w:val="0"/>
            <w:kern w:val="2"/>
            <w:sz w:val="32"/>
            <w:szCs w:val="32"/>
            <w:lang w:val="en-US" w:eastAsia="zh-CN" w:bidi="ar-SA"/>
          </w:rPr>
          <w:t>监测</w:t>
        </w:r>
      </w:ins>
      <w:ins w:id="35" w:author="Administrator" w:date="2025-01-20T16:02:18Z">
        <w:r>
          <w:rPr>
            <w:rFonts w:hint="eastAsia" w:ascii="仿宋_GB2312" w:hAnsi="仿宋_GB2312" w:eastAsia="仿宋_GB2312" w:cs="仿宋_GB2312"/>
            <w:b w:val="0"/>
            <w:bCs w:val="0"/>
            <w:kern w:val="2"/>
            <w:sz w:val="32"/>
            <w:szCs w:val="32"/>
            <w:lang w:val="en-US" w:eastAsia="zh-CN" w:bidi="ar-SA"/>
          </w:rPr>
          <w:t>按时</w:t>
        </w:r>
      </w:ins>
      <w:ins w:id="36" w:author="Administrator" w:date="2025-01-20T16:02:19Z">
        <w:r>
          <w:rPr>
            <w:rFonts w:hint="eastAsia" w:ascii="仿宋_GB2312" w:hAnsi="仿宋_GB2312" w:eastAsia="仿宋_GB2312" w:cs="仿宋_GB2312"/>
            <w:b w:val="0"/>
            <w:bCs w:val="0"/>
            <w:kern w:val="2"/>
            <w:sz w:val="32"/>
            <w:szCs w:val="32"/>
            <w:lang w:val="en-US" w:eastAsia="zh-CN" w:bidi="ar-SA"/>
          </w:rPr>
          <w:t>完成</w:t>
        </w:r>
      </w:ins>
      <w:ins w:id="37" w:author="Administrator" w:date="2025-01-20T16:02:20Z">
        <w:r>
          <w:rPr>
            <w:rFonts w:hint="eastAsia" w:ascii="仿宋_GB2312" w:hAnsi="仿宋_GB2312" w:eastAsia="仿宋_GB2312" w:cs="仿宋_GB2312"/>
            <w:b w:val="0"/>
            <w:bCs w:val="0"/>
            <w:kern w:val="2"/>
            <w:sz w:val="32"/>
            <w:szCs w:val="32"/>
            <w:lang w:val="en-US" w:eastAsia="zh-CN" w:bidi="ar-SA"/>
          </w:rPr>
          <w:t>率</w:t>
        </w:r>
      </w:ins>
      <w:r>
        <w:rPr>
          <w:rFonts w:hint="eastAsia" w:ascii="仿宋_GB2312" w:hAnsi="仿宋_GB2312" w:eastAsia="仿宋_GB2312" w:cs="仿宋_GB2312"/>
          <w:b w:val="0"/>
          <w:bCs w:val="0"/>
          <w:kern w:val="2"/>
          <w:sz w:val="32"/>
          <w:szCs w:val="32"/>
          <w:lang w:val="en-US" w:eastAsia="zh-CN" w:bidi="ar-SA"/>
        </w:rPr>
        <w:t>指标，指标值为100%，实际完成100%，完成率100%，偏差率0%。</w:t>
      </w:r>
    </w:p>
    <w:p w14:paraId="7A337BB1">
      <w:pPr>
        <w:pStyle w:val="12"/>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2F00E25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w:t>
      </w:r>
      <w:ins w:id="38" w:author="Administrator" w:date="2025-01-20T16:03:50Z">
        <w:r>
          <w:rPr>
            <w:rFonts w:hint="eastAsia" w:ascii="仿宋_GB2312" w:hAnsi="仿宋_GB2312" w:eastAsia="仿宋_GB2312" w:cs="仿宋_GB2312"/>
            <w:sz w:val="32"/>
            <w:szCs w:val="32"/>
            <w:highlight w:val="none"/>
            <w:lang w:val="en-US" w:eastAsia="zh-CN"/>
          </w:rPr>
          <w:t>2</w:t>
        </w:r>
      </w:ins>
      <w:r>
        <w:rPr>
          <w:rFonts w:hint="eastAsia" w:ascii="仿宋_GB2312" w:hAnsi="仿宋_GB2312" w:eastAsia="仿宋_GB2312" w:cs="仿宋_GB2312"/>
          <w:sz w:val="32"/>
          <w:szCs w:val="32"/>
          <w:highlight w:val="none"/>
          <w:lang w:val="en-US" w:eastAsia="zh-CN"/>
        </w:rPr>
        <w:t>个三级指标构成，权重分为</w:t>
      </w:r>
      <w:ins w:id="39" w:author="Administrator" w:date="2025-01-20T16:03:53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lang w:val="en-US" w:eastAsia="zh-CN"/>
        </w:rPr>
        <w:t>0分，实际得分</w:t>
      </w:r>
      <w:ins w:id="40" w:author="Administrator" w:date="2025-01-20T16:03:54Z">
        <w:r>
          <w:rPr>
            <w:rFonts w:hint="eastAsia" w:ascii="仿宋_GB2312" w:hAnsi="仿宋_GB2312" w:eastAsia="仿宋_GB2312" w:cs="仿宋_GB2312"/>
            <w:sz w:val="32"/>
            <w:szCs w:val="32"/>
            <w:highlight w:val="none"/>
            <w:lang w:val="en-US" w:eastAsia="zh-CN"/>
          </w:rPr>
          <w:t>4</w:t>
        </w:r>
      </w:ins>
      <w:r>
        <w:rPr>
          <w:rFonts w:hint="eastAsia" w:ascii="仿宋_GB2312" w:hAnsi="仿宋_GB2312" w:eastAsia="仿宋_GB2312" w:cs="仿宋_GB2312"/>
          <w:sz w:val="32"/>
          <w:szCs w:val="32"/>
          <w:highlight w:val="none"/>
          <w:lang w:val="en-US" w:eastAsia="zh-CN"/>
        </w:rPr>
        <w:t>0分，得分率为100%。具体效益指标及满意度指标完成情况如下：</w:t>
      </w:r>
    </w:p>
    <w:p w14:paraId="2F96073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14:paraId="1DDD6D23">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14:paraId="08F3B019">
      <w:pPr>
        <w:pStyle w:val="3"/>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ins w:id="41" w:author="Administrator" w:date="2025-01-20T16:04:41Z">
        <w:r>
          <w:rPr>
            <w:rFonts w:hint="eastAsia" w:ascii="仿宋_GB2312" w:hAnsi="仿宋_GB2312" w:eastAsia="仿宋_GB2312" w:cs="仿宋_GB2312"/>
            <w:b w:val="0"/>
            <w:bCs w:val="0"/>
            <w:kern w:val="2"/>
            <w:sz w:val="32"/>
            <w:szCs w:val="32"/>
            <w:lang w:val="en-US" w:eastAsia="zh-CN" w:bidi="ar-SA"/>
          </w:rPr>
          <w:t>监测</w:t>
        </w:r>
      </w:ins>
      <w:ins w:id="42" w:author="Administrator" w:date="2025-01-20T16:04:42Z">
        <w:r>
          <w:rPr>
            <w:rFonts w:hint="eastAsia" w:ascii="仿宋_GB2312" w:hAnsi="仿宋_GB2312" w:eastAsia="仿宋_GB2312" w:cs="仿宋_GB2312"/>
            <w:b w:val="0"/>
            <w:bCs w:val="0"/>
            <w:kern w:val="2"/>
            <w:sz w:val="32"/>
            <w:szCs w:val="32"/>
            <w:lang w:val="en-US" w:eastAsia="zh-CN" w:bidi="ar-SA"/>
          </w:rPr>
          <w:t>数据</w:t>
        </w:r>
      </w:ins>
      <w:ins w:id="43" w:author="Administrator" w:date="2025-01-20T16:04:43Z">
        <w:r>
          <w:rPr>
            <w:rFonts w:hint="eastAsia" w:ascii="仿宋_GB2312" w:hAnsi="仿宋_GB2312" w:eastAsia="仿宋_GB2312" w:cs="仿宋_GB2312"/>
            <w:b w:val="0"/>
            <w:bCs w:val="0"/>
            <w:kern w:val="2"/>
            <w:sz w:val="32"/>
            <w:szCs w:val="32"/>
            <w:lang w:val="en-US" w:eastAsia="zh-CN" w:bidi="ar-SA"/>
          </w:rPr>
          <w:t>的</w:t>
        </w:r>
      </w:ins>
      <w:ins w:id="44" w:author="Administrator" w:date="2025-01-20T16:04:45Z">
        <w:r>
          <w:rPr>
            <w:rFonts w:hint="eastAsia" w:ascii="仿宋_GB2312" w:hAnsi="仿宋_GB2312" w:eastAsia="仿宋_GB2312" w:cs="仿宋_GB2312"/>
            <w:b w:val="0"/>
            <w:bCs w:val="0"/>
            <w:kern w:val="2"/>
            <w:sz w:val="32"/>
            <w:szCs w:val="32"/>
            <w:lang w:val="en-US" w:eastAsia="zh-CN" w:bidi="ar-SA"/>
          </w:rPr>
          <w:t>使用率</w:t>
        </w:r>
      </w:ins>
      <w:r>
        <w:rPr>
          <w:rFonts w:hint="eastAsia" w:ascii="仿宋_GB2312" w:hAnsi="仿宋_GB2312" w:eastAsia="仿宋_GB2312" w:cs="仿宋_GB2312"/>
          <w:b w:val="0"/>
          <w:bCs w:val="0"/>
          <w:kern w:val="2"/>
          <w:sz w:val="32"/>
          <w:szCs w:val="32"/>
          <w:lang w:val="en-US" w:eastAsia="zh-CN" w:bidi="ar-SA"/>
        </w:rPr>
        <w:t>指标，指标值为有效保障，实际完成有效保障，完成率100%，偏差率0%。</w:t>
      </w:r>
    </w:p>
    <w:p w14:paraId="5208402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14C64AC2">
      <w:pPr>
        <w:pStyle w:val="3"/>
        <w:numPr>
          <w:ilvl w:val="0"/>
          <w:numId w:val="0"/>
        </w:num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ins w:id="45" w:author="Administrator" w:date="2025-01-20T16:05:14Z">
        <w:r>
          <w:rPr>
            <w:rFonts w:hint="eastAsia" w:ascii="仿宋_GB2312" w:hAnsi="仿宋_GB2312" w:eastAsia="仿宋_GB2312" w:cs="仿宋_GB2312"/>
            <w:b w:val="0"/>
            <w:bCs w:val="0"/>
            <w:kern w:val="2"/>
            <w:sz w:val="32"/>
            <w:szCs w:val="32"/>
            <w:lang w:val="en-US" w:eastAsia="zh-CN" w:bidi="ar-SA"/>
          </w:rPr>
          <w:t>监测</w:t>
        </w:r>
      </w:ins>
      <w:ins w:id="46" w:author="Administrator" w:date="2025-01-20T16:05:16Z">
        <w:r>
          <w:rPr>
            <w:rFonts w:hint="eastAsia" w:ascii="仿宋_GB2312" w:hAnsi="仿宋_GB2312" w:eastAsia="仿宋_GB2312" w:cs="仿宋_GB2312"/>
            <w:b w:val="0"/>
            <w:bCs w:val="0"/>
            <w:kern w:val="2"/>
            <w:sz w:val="32"/>
            <w:szCs w:val="32"/>
            <w:lang w:val="en-US" w:eastAsia="zh-CN" w:bidi="ar-SA"/>
          </w:rPr>
          <w:t>数据</w:t>
        </w:r>
      </w:ins>
      <w:ins w:id="47" w:author="Administrator" w:date="2025-01-20T16:05:20Z">
        <w:r>
          <w:rPr>
            <w:rFonts w:hint="eastAsia" w:ascii="仿宋_GB2312" w:hAnsi="仿宋_GB2312" w:eastAsia="仿宋_GB2312" w:cs="仿宋_GB2312"/>
            <w:b w:val="0"/>
            <w:bCs w:val="0"/>
            <w:kern w:val="2"/>
            <w:sz w:val="32"/>
            <w:szCs w:val="32"/>
            <w:lang w:val="en-US" w:eastAsia="zh-CN" w:bidi="ar-SA"/>
          </w:rPr>
          <w:t>使用</w:t>
        </w:r>
      </w:ins>
      <w:ins w:id="48" w:author="Administrator" w:date="2025-01-20T16:05:21Z">
        <w:r>
          <w:rPr>
            <w:rFonts w:hint="eastAsia" w:ascii="仿宋_GB2312" w:hAnsi="仿宋_GB2312" w:eastAsia="仿宋_GB2312" w:cs="仿宋_GB2312"/>
            <w:b w:val="0"/>
            <w:bCs w:val="0"/>
            <w:kern w:val="2"/>
            <w:sz w:val="32"/>
            <w:szCs w:val="32"/>
            <w:lang w:val="en-US" w:eastAsia="zh-CN" w:bidi="ar-SA"/>
          </w:rPr>
          <w:t>人员</w:t>
        </w:r>
      </w:ins>
      <w:r>
        <w:rPr>
          <w:rFonts w:hint="eastAsia" w:ascii="仿宋_GB2312" w:hAnsi="仿宋_GB2312" w:eastAsia="仿宋_GB2312" w:cs="仿宋_GB2312"/>
          <w:b w:val="0"/>
          <w:bCs w:val="0"/>
          <w:kern w:val="2"/>
          <w:sz w:val="32"/>
          <w:szCs w:val="32"/>
          <w:lang w:val="en-US" w:eastAsia="zh-CN" w:bidi="ar-SA"/>
        </w:rPr>
        <w:t>满意度指标，指标值为90%，实际完成90%，完成率100%，偏差率0%。</w:t>
      </w:r>
    </w:p>
    <w:p w14:paraId="2CEF8CBD">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7D6A8322">
      <w:pPr>
        <w:spacing w:line="560" w:lineRule="exact"/>
        <w:ind w:firstLine="640" w:firstLineChars="200"/>
        <w:rPr>
          <w:rFonts w:eastAsia="方正仿宋_GBK" w:cs="方正仿宋_GBK"/>
          <w:sz w:val="32"/>
          <w:szCs w:val="32"/>
          <w:highlight w:val="yellow"/>
        </w:rPr>
      </w:pPr>
      <w:r>
        <w:rPr>
          <w:rFonts w:hint="eastAsia" w:ascii="仿宋_GB2312" w:hAnsi="仿宋_GB2312" w:eastAsia="仿宋_GB2312" w:cs="仿宋_GB2312"/>
          <w:b w:val="0"/>
          <w:bCs w:val="0"/>
          <w:kern w:val="2"/>
          <w:sz w:val="32"/>
          <w:szCs w:val="32"/>
          <w:lang w:val="en-US" w:eastAsia="zh-CN" w:bidi="ar-SA"/>
        </w:rPr>
        <w:t>喀什生态环境质量监测专项</w:t>
      </w:r>
      <w:r>
        <w:rPr>
          <w:rFonts w:hint="eastAsia" w:eastAsia="方正仿宋_GBK" w:cs="方正仿宋_GBK" w:asciiTheme="minorHAnsi" w:hAnsiTheme="minorHAnsi"/>
          <w:color w:val="auto"/>
          <w:sz w:val="32"/>
          <w:szCs w:val="32"/>
          <w:highlight w:val="none"/>
        </w:rPr>
        <w:t>项目年初预算</w:t>
      </w:r>
      <w:ins w:id="49" w:author="Administrator" w:date="2025-01-20T15:36:24Z">
        <w:r>
          <w:rPr>
            <w:rFonts w:hint="eastAsia" w:eastAsia="方正仿宋_GBK" w:cs="方正仿宋_GBK" w:asciiTheme="minorHAnsi" w:hAnsiTheme="minorHAnsi"/>
            <w:color w:val="auto"/>
            <w:sz w:val="32"/>
            <w:szCs w:val="32"/>
            <w:highlight w:val="none"/>
            <w:lang w:val="en-US" w:eastAsia="zh-CN"/>
          </w:rPr>
          <w:t>9</w:t>
        </w:r>
      </w:ins>
      <w:r>
        <w:rPr>
          <w:rFonts w:hint="eastAsia" w:eastAsia="方正仿宋_GBK" w:cs="方正仿宋_GBK" w:asciiTheme="minorHAnsi" w:hAnsiTheme="minorHAnsi"/>
          <w:color w:val="auto"/>
          <w:sz w:val="32"/>
          <w:szCs w:val="32"/>
          <w:highlight w:val="none"/>
          <w:lang w:val="en-US" w:eastAsia="zh-CN"/>
        </w:rPr>
        <w:t>0</w:t>
      </w:r>
      <w:r>
        <w:rPr>
          <w:rFonts w:hint="eastAsia" w:eastAsia="方正仿宋_GBK" w:cs="方正仿宋_GBK" w:asciiTheme="minorHAnsi" w:hAnsiTheme="minorHAnsi"/>
          <w:color w:val="auto"/>
          <w:sz w:val="32"/>
          <w:szCs w:val="32"/>
          <w:highlight w:val="none"/>
        </w:rPr>
        <w:t>万元，全年预算</w:t>
      </w:r>
      <w:ins w:id="50" w:author="Administrator" w:date="2025-01-20T15:36:28Z">
        <w:r>
          <w:rPr>
            <w:rFonts w:hint="eastAsia" w:eastAsia="方正仿宋_GBK" w:cs="方正仿宋_GBK" w:asciiTheme="minorHAnsi" w:hAnsiTheme="minorHAnsi"/>
            <w:color w:val="auto"/>
            <w:sz w:val="32"/>
            <w:szCs w:val="32"/>
            <w:highlight w:val="none"/>
            <w:lang w:val="en-US" w:eastAsia="zh-CN"/>
          </w:rPr>
          <w:t>9</w:t>
        </w:r>
      </w:ins>
      <w:r>
        <w:rPr>
          <w:rFonts w:hint="eastAsia" w:eastAsia="方正仿宋_GBK" w:cs="方正仿宋_GBK" w:asciiTheme="minorHAnsi" w:hAnsiTheme="minorHAnsi"/>
          <w:color w:val="auto"/>
          <w:sz w:val="32"/>
          <w:szCs w:val="32"/>
          <w:highlight w:val="none"/>
          <w:lang w:val="en-US" w:eastAsia="zh-CN"/>
        </w:rPr>
        <w:t>0</w:t>
      </w:r>
      <w:r>
        <w:rPr>
          <w:rFonts w:hint="eastAsia" w:eastAsia="方正仿宋_GBK" w:cs="方正仿宋_GBK" w:asciiTheme="minorHAnsi" w:hAnsiTheme="minorHAnsi"/>
          <w:color w:val="auto"/>
          <w:sz w:val="32"/>
          <w:szCs w:val="32"/>
          <w:highlight w:val="none"/>
        </w:rPr>
        <w:t>万元，实际支出</w:t>
      </w:r>
      <w:ins w:id="51" w:author="Administrator" w:date="2025-01-20T15:36:32Z">
        <w:r>
          <w:rPr>
            <w:rFonts w:hint="eastAsia" w:eastAsia="方正仿宋_GBK" w:cs="方正仿宋_GBK" w:asciiTheme="minorHAnsi" w:hAnsiTheme="minorHAnsi"/>
            <w:color w:val="auto"/>
            <w:sz w:val="32"/>
            <w:szCs w:val="32"/>
            <w:highlight w:val="none"/>
            <w:lang w:val="en-US" w:eastAsia="zh-CN"/>
          </w:rPr>
          <w:t>89.</w:t>
        </w:r>
      </w:ins>
      <w:ins w:id="52" w:author="Administrator" w:date="2025-01-20T15:36:33Z">
        <w:r>
          <w:rPr>
            <w:rFonts w:hint="eastAsia" w:eastAsia="方正仿宋_GBK" w:cs="方正仿宋_GBK" w:asciiTheme="minorHAnsi" w:hAnsiTheme="minorHAnsi"/>
            <w:color w:val="auto"/>
            <w:sz w:val="32"/>
            <w:szCs w:val="32"/>
            <w:highlight w:val="none"/>
            <w:lang w:val="en-US" w:eastAsia="zh-CN"/>
          </w:rPr>
          <w:t>98</w:t>
        </w:r>
      </w:ins>
      <w:r>
        <w:rPr>
          <w:rFonts w:hint="eastAsia" w:eastAsia="方正仿宋_GBK" w:cs="方正仿宋_GBK" w:asciiTheme="minorHAnsi" w:hAnsiTheme="minorHAnsi"/>
          <w:color w:val="auto"/>
          <w:sz w:val="32"/>
          <w:szCs w:val="32"/>
          <w:highlight w:val="none"/>
        </w:rPr>
        <w:t>万元，预算执行率为</w:t>
      </w:r>
      <w:ins w:id="53" w:author="Administrator" w:date="2025-01-20T15:36:37Z">
        <w:r>
          <w:rPr>
            <w:rFonts w:hint="eastAsia" w:eastAsia="方正仿宋_GBK" w:cs="方正仿宋_GBK" w:asciiTheme="minorHAnsi" w:hAnsiTheme="minorHAnsi"/>
            <w:color w:val="auto"/>
            <w:sz w:val="32"/>
            <w:szCs w:val="32"/>
            <w:highlight w:val="none"/>
            <w:lang w:val="en-US" w:eastAsia="zh-CN"/>
          </w:rPr>
          <w:t>99.98</w:t>
        </w:r>
      </w:ins>
      <w:r>
        <w:rPr>
          <w:rFonts w:hint="eastAsia" w:eastAsia="方正仿宋_GBK" w:cs="方正仿宋_GBK" w:asciiTheme="minorHAnsi" w:hAnsiTheme="minorHAnsi"/>
          <w:color w:val="auto"/>
          <w:sz w:val="32"/>
          <w:szCs w:val="32"/>
          <w:highlight w:val="none"/>
        </w:rPr>
        <w:t>%，项目绩效指标总体完成率为</w:t>
      </w:r>
      <w:r>
        <w:rPr>
          <w:rFonts w:hint="eastAsia" w:eastAsia="方正仿宋_GBK" w:cs="方正仿宋_GBK" w:asciiTheme="minorHAnsi" w:hAnsiTheme="minorHAnsi"/>
          <w:color w:val="auto"/>
          <w:sz w:val="32"/>
          <w:szCs w:val="32"/>
          <w:highlight w:val="none"/>
          <w:lang w:val="en-US" w:eastAsia="zh-CN"/>
        </w:rPr>
        <w:t>100</w:t>
      </w:r>
      <w:r>
        <w:rPr>
          <w:rFonts w:hint="eastAsia" w:eastAsia="方正仿宋_GBK" w:cs="方正仿宋_GBK" w:asciiTheme="minorHAnsi" w:hAnsiTheme="minorHAnsi"/>
          <w:color w:val="auto"/>
          <w:sz w:val="32"/>
          <w:szCs w:val="32"/>
          <w:highlight w:val="none"/>
        </w:rPr>
        <w:t>%，</w:t>
      </w:r>
      <w:r>
        <w:rPr>
          <w:rFonts w:hint="eastAsia" w:eastAsia="方正仿宋_GBK" w:cs="方正仿宋_GBK" w:asciiTheme="minorHAnsi" w:hAnsiTheme="minorHAnsi"/>
          <w:color w:val="auto"/>
          <w:sz w:val="32"/>
          <w:szCs w:val="32"/>
          <w:highlight w:val="none"/>
          <w:lang w:eastAsia="zh-Hans"/>
        </w:rPr>
        <w:t>总体</w:t>
      </w:r>
      <w:r>
        <w:rPr>
          <w:rFonts w:hint="eastAsia" w:eastAsia="方正仿宋_GBK" w:cs="方正仿宋_GBK" w:asciiTheme="minorHAnsi" w:hAnsiTheme="minorHAnsi"/>
          <w:color w:val="auto"/>
          <w:sz w:val="32"/>
          <w:szCs w:val="32"/>
          <w:highlight w:val="none"/>
        </w:rPr>
        <w:t>偏差率为</w:t>
      </w:r>
      <w:r>
        <w:rPr>
          <w:rFonts w:hint="eastAsia" w:eastAsia="方正仿宋_GBK" w:cs="方正仿宋_GBK" w:asciiTheme="minorHAnsi" w:hAnsiTheme="minorHAnsi"/>
          <w:color w:val="auto"/>
          <w:sz w:val="32"/>
          <w:szCs w:val="32"/>
          <w:highlight w:val="none"/>
          <w:lang w:val="en-US" w:eastAsia="zh-CN"/>
        </w:rPr>
        <w:t>0%。</w:t>
      </w:r>
    </w:p>
    <w:p w14:paraId="2EC42E25">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18BE3419">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F67AD46">
      <w:pPr>
        <w:pStyle w:val="19"/>
        <w:pageBreakBefore w:val="0"/>
        <w:kinsoku/>
        <w:wordWrap/>
        <w:topLinePunct w:val="0"/>
        <w:autoSpaceDE/>
        <w:autoSpaceDN/>
        <w:bidi w:val="0"/>
        <w:spacing w:line="560" w:lineRule="exact"/>
        <w:ind w:firstLine="640"/>
        <w:rPr>
          <w:rFonts w:ascii="Times New Roman" w:hAnsi="Times New Roman" w:eastAsia="仿宋_GB2312"/>
          <w:b w:val="0"/>
          <w:bCs w:val="0"/>
          <w:kern w:val="2"/>
        </w:rPr>
      </w:pPr>
      <w:r>
        <w:rPr>
          <w:rFonts w:hint="eastAsia" w:ascii="Times New Roman" w:hAnsi="Times New Roman" w:eastAsia="方正仿宋_GBK" w:cs="方正仿宋_GBK"/>
          <w:color w:val="auto"/>
          <w:sz w:val="32"/>
          <w:szCs w:val="32"/>
        </w:rPr>
        <w:t>一是本项目能够严格按照《项目实施方案》执行，项目执行情况较好。二是加强组织领导，本项目绩效评价工作，有</w:t>
      </w:r>
      <w:r>
        <w:rPr>
          <w:rFonts w:hint="eastAsia" w:ascii="Times New Roman" w:hAnsi="Times New Roman" w:eastAsia="方正仿宋_GBK" w:cs="方正仿宋_GBK"/>
          <w:color w:val="auto"/>
          <w:sz w:val="32"/>
          <w:szCs w:val="32"/>
          <w:lang w:val="en-US" w:eastAsia="zh-CN"/>
        </w:rPr>
        <w:t>喀什地区生态环境局分管领导</w:t>
      </w:r>
      <w:r>
        <w:rPr>
          <w:rFonts w:hint="eastAsia" w:ascii="Times New Roman" w:hAnsi="Times New Roman" w:eastAsia="方正仿宋_GBK" w:cs="方正仿宋_GBK"/>
          <w:color w:val="auto"/>
          <w:sz w:val="32"/>
          <w:szCs w:val="32"/>
        </w:rPr>
        <w:t>亲自挂帅，</w:t>
      </w:r>
      <w:r>
        <w:rPr>
          <w:rFonts w:hint="eastAsia" w:ascii="Times New Roman" w:hAnsi="Times New Roman" w:eastAsia="方正仿宋_GBK" w:cs="方正仿宋_GBK"/>
          <w:color w:val="auto"/>
          <w:sz w:val="32"/>
          <w:szCs w:val="32"/>
          <w:lang w:val="en-US" w:eastAsia="zh-CN"/>
        </w:rPr>
        <w:t>站领导</w:t>
      </w:r>
      <w:r>
        <w:rPr>
          <w:rFonts w:hint="eastAsia" w:ascii="Times New Roman" w:hAnsi="Times New Roman" w:eastAsia="方正仿宋_GBK" w:cs="方正仿宋_GBK"/>
          <w:color w:val="auto"/>
          <w:sz w:val="32"/>
          <w:szCs w:val="32"/>
        </w:rPr>
        <w:t>具体负责，从项目到资金，均能很好的执行。三是加强沟通协调，我单位及时向</w:t>
      </w:r>
      <w:r>
        <w:rPr>
          <w:rFonts w:hint="eastAsia" w:ascii="Times New Roman" w:hAnsi="Times New Roman" w:eastAsia="方正仿宋_GBK" w:cs="方正仿宋_GBK"/>
          <w:color w:val="auto"/>
          <w:sz w:val="32"/>
          <w:szCs w:val="32"/>
          <w:lang w:val="en-US" w:eastAsia="zh-CN"/>
        </w:rPr>
        <w:t>局党组分管</w:t>
      </w:r>
      <w:r>
        <w:rPr>
          <w:rFonts w:hint="eastAsia" w:ascii="Times New Roman" w:hAnsi="Times New Roman" w:eastAsia="方正仿宋_GBK" w:cs="方正仿宋_GBK"/>
          <w:color w:val="auto"/>
          <w:sz w:val="32"/>
          <w:szCs w:val="32"/>
        </w:rPr>
        <w:t>导汇报项目建设进度，加强与</w:t>
      </w:r>
      <w:r>
        <w:rPr>
          <w:rFonts w:hint="eastAsia" w:ascii="Times New Roman" w:hAnsi="Times New Roman" w:eastAsia="方正仿宋_GBK" w:cs="方正仿宋_GBK"/>
          <w:color w:val="auto"/>
          <w:sz w:val="32"/>
          <w:szCs w:val="32"/>
          <w:lang w:val="en-US" w:eastAsia="zh-CN"/>
        </w:rPr>
        <w:t>我站</w:t>
      </w:r>
      <w:r>
        <w:rPr>
          <w:rFonts w:hint="eastAsia" w:ascii="Times New Roman" w:hAnsi="Times New Roman" w:eastAsia="方正仿宋_GBK" w:cs="方正仿宋_GBK"/>
          <w:color w:val="auto"/>
          <w:sz w:val="32"/>
          <w:szCs w:val="32"/>
        </w:rPr>
        <w:t>单位的沟通，确保项目按期完工。</w:t>
      </w:r>
    </w:p>
    <w:p w14:paraId="73EEB8F6">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6ED803BF">
      <w:pPr>
        <w:pStyle w:val="19"/>
        <w:pageBreakBefore w:val="0"/>
        <w:kinsoku/>
        <w:wordWrap/>
        <w:topLinePunct w:val="0"/>
        <w:autoSpaceDE/>
        <w:autoSpaceDN/>
        <w:bidi w:val="0"/>
        <w:spacing w:line="560" w:lineRule="exact"/>
        <w:ind w:firstLine="640"/>
      </w:pPr>
      <w:r>
        <w:rPr>
          <w:rFonts w:hint="default" w:ascii="Times New Roman" w:hAnsi="Times New Roman" w:eastAsia="方正仿宋_GBK" w:cs="Times New Roman"/>
          <w:color w:val="auto"/>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410498A">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223DB621">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14:paraId="71BA6AB6">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2.项目评价资料有待进一步完善。项目启动时同步做好档案的归纳与整理，及时整理、收集、汇总，健全档案资料。项目后续管理有待进一步加强和跟踪。</w:t>
      </w:r>
    </w:p>
    <w:p w14:paraId="180A1AFD">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3.通过绩效管理，发现实施中存在漏洞，以后加强管理，及时掌握与之相关的各类信息，减少成本，使资金效益最大化。</w:t>
      </w:r>
    </w:p>
    <w:p w14:paraId="2074CC87">
      <w:pPr>
        <w:pStyle w:val="19"/>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4．评价工作应从项目实施方案源头抓起，评价工作和意识应贯穿项目整个过程。</w:t>
      </w:r>
    </w:p>
    <w:p w14:paraId="6544DFB7">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279E9A45">
      <w:pPr>
        <w:pStyle w:val="13"/>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6D5C4DFB">
      <w:pPr>
        <w:pStyle w:val="13"/>
        <w:spacing w:after="0" w:line="560" w:lineRule="exact"/>
        <w:ind w:left="0" w:leftChars="0" w:firstLine="640"/>
        <w:rPr>
          <w:rFonts w:ascii="仿宋_GB2312" w:hAnsi="仿宋_GB2312" w:eastAsia="仿宋_GB2312" w:cs="仿宋_GB2312"/>
          <w:sz w:val="32"/>
          <w:szCs w:val="32"/>
        </w:rPr>
      </w:pPr>
    </w:p>
    <w:p w14:paraId="29F9CAA4">
      <w:pPr>
        <w:widowControl/>
        <w:jc w:val="both"/>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4"/>
        <w:tblW w:w="9080" w:type="dxa"/>
        <w:jc w:val="center"/>
        <w:tblLayout w:type="fixed"/>
        <w:tblCellMar>
          <w:top w:w="0" w:type="dxa"/>
          <w:left w:w="108" w:type="dxa"/>
          <w:bottom w:w="0" w:type="dxa"/>
          <w:right w:w="108" w:type="dxa"/>
        </w:tblCellMar>
      </w:tblPr>
      <w:tblGrid>
        <w:gridCol w:w="515"/>
        <w:gridCol w:w="516"/>
        <w:gridCol w:w="515"/>
        <w:gridCol w:w="1156"/>
        <w:gridCol w:w="543"/>
        <w:gridCol w:w="593"/>
        <w:gridCol w:w="671"/>
        <w:gridCol w:w="621"/>
        <w:gridCol w:w="605"/>
        <w:gridCol w:w="572"/>
        <w:gridCol w:w="572"/>
        <w:gridCol w:w="842"/>
        <w:gridCol w:w="483"/>
        <w:gridCol w:w="876"/>
      </w:tblGrid>
      <w:tr w14:paraId="0174E066">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14:paraId="2A5EB64F">
            <w:pPr>
              <w:keepNext w:val="0"/>
              <w:keepLines w:val="0"/>
              <w:widowControl/>
              <w:suppressLineNumbers w:val="0"/>
              <w:jc w:val="center"/>
              <w:textAlignment w:val="center"/>
              <w:rPr>
                <w:rFonts w:ascii="宋体" w:hAnsi="宋体" w:eastAsia="宋体" w:cs="宋体"/>
                <w:b/>
                <w:bCs/>
                <w:kern w:val="0"/>
                <w:sz w:val="32"/>
                <w:szCs w:val="32"/>
              </w:rPr>
            </w:pPr>
            <w:r>
              <w:rPr>
                <w:rFonts w:hint="eastAsia" w:ascii="宋体" w:hAnsi="宋体" w:eastAsia="宋体" w:cs="宋体"/>
                <w:b/>
                <w:i w:val="0"/>
                <w:color w:val="000000"/>
                <w:kern w:val="0"/>
                <w:sz w:val="32"/>
                <w:szCs w:val="32"/>
                <w:u w:val="none"/>
                <w:lang w:val="en-US" w:eastAsia="zh-CN" w:bidi="ar"/>
              </w:rPr>
              <w:t>项目支出绩效自评表</w:t>
            </w:r>
          </w:p>
        </w:tc>
      </w:tr>
      <w:tr w14:paraId="602872B7">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vAlign w:val="center"/>
          </w:tcPr>
          <w:p w14:paraId="44708DEA">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(202</w:t>
            </w:r>
            <w:ins w:id="54" w:author="Administrator" w:date="2025-01-20T15:37:01Z">
              <w:r>
                <w:rPr>
                  <w:rFonts w:hint="eastAsia" w:ascii="宋体" w:hAnsi="宋体" w:cs="宋体"/>
                  <w:i w:val="0"/>
                  <w:color w:val="000000"/>
                  <w:kern w:val="0"/>
                  <w:sz w:val="22"/>
                  <w:szCs w:val="22"/>
                  <w:u w:val="none"/>
                  <w:lang w:val="en-US" w:eastAsia="zh-CN" w:bidi="ar"/>
                </w:rPr>
                <w:t>4</w:t>
              </w:r>
            </w:ins>
            <w:r>
              <w:rPr>
                <w:rFonts w:hint="eastAsia" w:ascii="宋体" w:hAnsi="宋体" w:eastAsia="宋体" w:cs="宋体"/>
                <w:i w:val="0"/>
                <w:color w:val="000000"/>
                <w:kern w:val="0"/>
                <w:sz w:val="22"/>
                <w:szCs w:val="22"/>
                <w:u w:val="none"/>
                <w:lang w:val="en-US" w:eastAsia="zh-CN" w:bidi="ar"/>
              </w:rPr>
              <w:t>年度)</w:t>
            </w:r>
          </w:p>
        </w:tc>
      </w:tr>
      <w:tr w14:paraId="0787D200">
        <w:tblPrEx>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14:paraId="1F08EB6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项目名称</w:t>
            </w:r>
          </w:p>
        </w:tc>
        <w:tc>
          <w:tcPr>
            <w:tcW w:w="8049" w:type="dxa"/>
            <w:gridSpan w:val="12"/>
            <w:tcBorders>
              <w:top w:val="single" w:color="auto" w:sz="4" w:space="0"/>
              <w:left w:val="single" w:color="auto" w:sz="4" w:space="0"/>
              <w:bottom w:val="single" w:color="auto" w:sz="4" w:space="0"/>
              <w:right w:val="single" w:color="auto" w:sz="4" w:space="0"/>
            </w:tcBorders>
            <w:vAlign w:val="center"/>
          </w:tcPr>
          <w:p w14:paraId="73AF0F3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喀什生态环境质量监测专项</w:t>
            </w:r>
          </w:p>
        </w:tc>
      </w:tr>
      <w:tr w14:paraId="7F9BD047">
        <w:tblPrEx>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14:paraId="086E39E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主管部门</w:t>
            </w:r>
          </w:p>
        </w:tc>
        <w:tc>
          <w:tcPr>
            <w:tcW w:w="3478" w:type="dxa"/>
            <w:gridSpan w:val="5"/>
            <w:tcBorders>
              <w:top w:val="single" w:color="auto" w:sz="4" w:space="0"/>
              <w:left w:val="single" w:color="auto" w:sz="4" w:space="0"/>
              <w:bottom w:val="single" w:color="auto" w:sz="4" w:space="0"/>
              <w:right w:val="single" w:color="auto" w:sz="4" w:space="0"/>
            </w:tcBorders>
            <w:vAlign w:val="center"/>
          </w:tcPr>
          <w:p w14:paraId="0CC262C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新疆维吾尔自治区生态环境厅</w:t>
            </w:r>
          </w:p>
        </w:tc>
        <w:tc>
          <w:tcPr>
            <w:tcW w:w="1226" w:type="dxa"/>
            <w:gridSpan w:val="2"/>
            <w:tcBorders>
              <w:top w:val="single" w:color="auto" w:sz="4" w:space="0"/>
              <w:left w:val="nil"/>
              <w:bottom w:val="single" w:color="auto" w:sz="4" w:space="0"/>
              <w:right w:val="single" w:color="auto" w:sz="4" w:space="0"/>
            </w:tcBorders>
            <w:vAlign w:val="center"/>
          </w:tcPr>
          <w:p w14:paraId="0DE041FA">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b/>
                <w:i w:val="0"/>
                <w:color w:val="000000"/>
                <w:kern w:val="0"/>
                <w:sz w:val="18"/>
                <w:szCs w:val="18"/>
                <w:u w:val="none"/>
                <w:lang w:val="en-US" w:eastAsia="zh-CN" w:bidi="ar"/>
              </w:rPr>
              <w:t>实施单位</w:t>
            </w:r>
          </w:p>
        </w:tc>
        <w:tc>
          <w:tcPr>
            <w:tcW w:w="3345" w:type="dxa"/>
            <w:gridSpan w:val="5"/>
            <w:tcBorders>
              <w:top w:val="nil"/>
              <w:left w:val="nil"/>
              <w:bottom w:val="single" w:color="auto" w:sz="4" w:space="0"/>
              <w:right w:val="single" w:color="auto" w:sz="4" w:space="0"/>
            </w:tcBorders>
            <w:vAlign w:val="center"/>
          </w:tcPr>
          <w:p w14:paraId="71B7D1BE">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新疆维吾尔自治区喀什生</w:t>
            </w:r>
            <w:ins w:id="55" w:author="Administrator" w:date="2025-02-19T10:59:37Z">
              <w:r>
                <w:rPr>
                  <w:rFonts w:hint="eastAsia" w:ascii="宋体" w:hAnsi="宋体" w:cs="宋体"/>
                  <w:i w:val="0"/>
                  <w:color w:val="000000"/>
                  <w:kern w:val="0"/>
                  <w:sz w:val="18"/>
                  <w:szCs w:val="18"/>
                  <w:u w:val="none"/>
                  <w:lang w:val="en-US" w:eastAsia="zh-CN" w:bidi="ar"/>
                </w:rPr>
                <w:t>态</w:t>
              </w:r>
            </w:ins>
            <w:r>
              <w:rPr>
                <w:rFonts w:hint="eastAsia" w:ascii="宋体" w:hAnsi="宋体" w:eastAsia="宋体" w:cs="宋体"/>
                <w:i w:val="0"/>
                <w:color w:val="000000"/>
                <w:kern w:val="0"/>
                <w:sz w:val="18"/>
                <w:szCs w:val="18"/>
                <w:u w:val="none"/>
                <w:lang w:val="en-US" w:eastAsia="zh-CN" w:bidi="ar"/>
              </w:rPr>
              <w:t>环境监测站</w:t>
            </w:r>
          </w:p>
        </w:tc>
      </w:tr>
      <w:tr w14:paraId="66A6204E">
        <w:tblPrEx>
          <w:tblCellMar>
            <w:top w:w="0" w:type="dxa"/>
            <w:left w:w="108" w:type="dxa"/>
            <w:bottom w:w="0" w:type="dxa"/>
            <w:right w:w="108" w:type="dxa"/>
          </w:tblCellMar>
        </w:tblPrEx>
        <w:trPr>
          <w:trHeight w:val="300" w:hRule="exact"/>
          <w:jc w:val="center"/>
        </w:trPr>
        <w:tc>
          <w:tcPr>
            <w:tcW w:w="1031" w:type="dxa"/>
            <w:gridSpan w:val="2"/>
            <w:vMerge w:val="restart"/>
            <w:tcBorders>
              <w:top w:val="single" w:color="auto" w:sz="4" w:space="0"/>
              <w:left w:val="single" w:color="auto" w:sz="4" w:space="0"/>
              <w:bottom w:val="single" w:color="auto" w:sz="4" w:space="0"/>
              <w:right w:val="single" w:color="auto" w:sz="4" w:space="0"/>
            </w:tcBorders>
            <w:vAlign w:val="center"/>
          </w:tcPr>
          <w:p w14:paraId="7A9610D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156A8AE6">
            <w:pPr>
              <w:jc w:val="center"/>
            </w:pPr>
          </w:p>
        </w:tc>
        <w:tc>
          <w:tcPr>
            <w:tcW w:w="543" w:type="dxa"/>
            <w:tcBorders>
              <w:top w:val="single" w:color="auto" w:sz="4" w:space="0"/>
              <w:left w:val="nil"/>
              <w:bottom w:val="single" w:color="auto" w:sz="4" w:space="0"/>
              <w:right w:val="single" w:color="auto" w:sz="4" w:space="0"/>
            </w:tcBorders>
            <w:vAlign w:val="center"/>
          </w:tcPr>
          <w:p w14:paraId="7A6E755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年初预算数</w:t>
            </w:r>
          </w:p>
        </w:tc>
        <w:tc>
          <w:tcPr>
            <w:tcW w:w="1264" w:type="dxa"/>
            <w:gridSpan w:val="2"/>
            <w:tcBorders>
              <w:top w:val="nil"/>
              <w:left w:val="nil"/>
              <w:bottom w:val="single" w:color="auto" w:sz="4" w:space="0"/>
              <w:right w:val="single" w:color="auto" w:sz="4" w:space="0"/>
            </w:tcBorders>
            <w:vAlign w:val="center"/>
          </w:tcPr>
          <w:p w14:paraId="7E7E991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全年预算数</w:t>
            </w:r>
          </w:p>
        </w:tc>
        <w:tc>
          <w:tcPr>
            <w:tcW w:w="1226" w:type="dxa"/>
            <w:gridSpan w:val="2"/>
            <w:tcBorders>
              <w:top w:val="nil"/>
              <w:left w:val="nil"/>
              <w:bottom w:val="single" w:color="auto" w:sz="4" w:space="0"/>
              <w:right w:val="single" w:color="auto" w:sz="4" w:space="0"/>
            </w:tcBorders>
            <w:vAlign w:val="center"/>
          </w:tcPr>
          <w:p w14:paraId="544C4FB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全年执行数</w:t>
            </w:r>
          </w:p>
        </w:tc>
        <w:tc>
          <w:tcPr>
            <w:tcW w:w="1144" w:type="dxa"/>
            <w:gridSpan w:val="2"/>
            <w:tcBorders>
              <w:top w:val="nil"/>
              <w:left w:val="nil"/>
              <w:bottom w:val="single" w:color="auto" w:sz="4" w:space="0"/>
              <w:right w:val="single" w:color="auto" w:sz="4" w:space="0"/>
            </w:tcBorders>
            <w:vAlign w:val="center"/>
          </w:tcPr>
          <w:p w14:paraId="04E337D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分值</w:t>
            </w:r>
          </w:p>
        </w:tc>
        <w:tc>
          <w:tcPr>
            <w:tcW w:w="1325" w:type="dxa"/>
            <w:gridSpan w:val="2"/>
            <w:tcBorders>
              <w:top w:val="nil"/>
              <w:left w:val="nil"/>
              <w:bottom w:val="single" w:color="auto" w:sz="4" w:space="0"/>
              <w:right w:val="single" w:color="auto" w:sz="4" w:space="0"/>
            </w:tcBorders>
            <w:vAlign w:val="center"/>
          </w:tcPr>
          <w:p w14:paraId="0C098A7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执行率</w:t>
            </w:r>
          </w:p>
        </w:tc>
        <w:tc>
          <w:tcPr>
            <w:tcW w:w="876" w:type="dxa"/>
            <w:tcBorders>
              <w:top w:val="nil"/>
              <w:left w:val="nil"/>
              <w:bottom w:val="single" w:color="auto" w:sz="4" w:space="0"/>
              <w:right w:val="single" w:color="auto" w:sz="4" w:space="0"/>
            </w:tcBorders>
            <w:vAlign w:val="center"/>
          </w:tcPr>
          <w:p w14:paraId="46DC2A2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得分</w:t>
            </w:r>
          </w:p>
        </w:tc>
      </w:tr>
      <w:tr w14:paraId="60A2CA4F">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41D7DFE2">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300CBF44">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年度资金总额</w:t>
            </w:r>
          </w:p>
        </w:tc>
        <w:tc>
          <w:tcPr>
            <w:tcW w:w="543" w:type="dxa"/>
            <w:tcBorders>
              <w:top w:val="single" w:color="auto" w:sz="4" w:space="0"/>
              <w:left w:val="nil"/>
              <w:bottom w:val="single" w:color="auto" w:sz="4" w:space="0"/>
              <w:right w:val="single" w:color="auto" w:sz="4" w:space="0"/>
            </w:tcBorders>
            <w:vAlign w:val="center"/>
          </w:tcPr>
          <w:p w14:paraId="0BBA8A20">
            <w:pPr>
              <w:keepNext w:val="0"/>
              <w:keepLines w:val="0"/>
              <w:widowControl/>
              <w:suppressLineNumbers w:val="0"/>
              <w:jc w:val="center"/>
              <w:textAlignment w:val="center"/>
              <w:rPr>
                <w:rFonts w:hint="default" w:ascii="宋体" w:hAnsi="宋体" w:eastAsia="宋体" w:cs="宋体"/>
                <w:kern w:val="0"/>
                <w:sz w:val="18"/>
                <w:szCs w:val="18"/>
                <w:lang w:val="en-US"/>
              </w:rPr>
            </w:pPr>
            <w:ins w:id="56" w:author="Administrator" w:date="2025-01-20T15:38:51Z">
              <w:r>
                <w:rPr>
                  <w:rFonts w:hint="eastAsia" w:ascii="宋体" w:hAnsi="宋体" w:cs="宋体"/>
                  <w:i w:val="0"/>
                  <w:color w:val="000000"/>
                  <w:kern w:val="0"/>
                  <w:sz w:val="18"/>
                  <w:szCs w:val="18"/>
                  <w:u w:val="none"/>
                  <w:lang w:val="en-US" w:eastAsia="zh-CN" w:bidi="ar"/>
                </w:rPr>
                <w:t>10</w:t>
              </w:r>
            </w:ins>
            <w:ins w:id="57" w:author="Administrator" w:date="2025-01-20T15:38:52Z">
              <w:r>
                <w:rPr>
                  <w:rFonts w:hint="eastAsia" w:ascii="宋体" w:hAnsi="宋体" w:cs="宋体"/>
                  <w:i w:val="0"/>
                  <w:color w:val="000000"/>
                  <w:kern w:val="0"/>
                  <w:sz w:val="18"/>
                  <w:szCs w:val="18"/>
                  <w:u w:val="none"/>
                  <w:lang w:val="en-US" w:eastAsia="zh-CN" w:bidi="ar"/>
                </w:rPr>
                <w:t>4</w:t>
              </w:r>
            </w:ins>
            <w:ins w:id="58" w:author="Administrator" w:date="2025-01-20T15:38:54Z">
              <w:r>
                <w:rPr>
                  <w:rFonts w:hint="eastAsia" w:ascii="宋体" w:hAnsi="宋体" w:cs="宋体"/>
                  <w:i w:val="0"/>
                  <w:color w:val="000000"/>
                  <w:kern w:val="0"/>
                  <w:sz w:val="18"/>
                  <w:szCs w:val="18"/>
                  <w:u w:val="none"/>
                  <w:lang w:val="en-US" w:eastAsia="zh-CN" w:bidi="ar"/>
                </w:rPr>
                <w:t>4</w:t>
              </w:r>
            </w:ins>
          </w:p>
        </w:tc>
        <w:tc>
          <w:tcPr>
            <w:tcW w:w="1264" w:type="dxa"/>
            <w:gridSpan w:val="2"/>
            <w:tcBorders>
              <w:top w:val="nil"/>
              <w:left w:val="nil"/>
              <w:bottom w:val="single" w:color="auto" w:sz="4" w:space="0"/>
              <w:right w:val="single" w:color="auto" w:sz="4" w:space="0"/>
            </w:tcBorders>
            <w:vAlign w:val="center"/>
          </w:tcPr>
          <w:p w14:paraId="0E72B078">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59" w:author="Administrator" w:date="2025-01-20T15:37:15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0</w:t>
            </w:r>
          </w:p>
        </w:tc>
        <w:tc>
          <w:tcPr>
            <w:tcW w:w="1226" w:type="dxa"/>
            <w:gridSpan w:val="2"/>
            <w:tcBorders>
              <w:top w:val="nil"/>
              <w:left w:val="nil"/>
              <w:bottom w:val="single" w:color="auto" w:sz="4" w:space="0"/>
              <w:right w:val="single" w:color="auto" w:sz="4" w:space="0"/>
            </w:tcBorders>
            <w:vAlign w:val="center"/>
          </w:tcPr>
          <w:p w14:paraId="33A1C247">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0" w:author="Administrator" w:date="2025-02-19T11:22:20Z">
              <w:r>
                <w:rPr>
                  <w:rFonts w:hint="eastAsia" w:ascii="宋体" w:hAnsi="宋体" w:cs="宋体"/>
                  <w:i w:val="0"/>
                  <w:color w:val="000000"/>
                  <w:kern w:val="0"/>
                  <w:sz w:val="18"/>
                  <w:szCs w:val="18"/>
                  <w:u w:val="none"/>
                  <w:lang w:val="en-US" w:eastAsia="zh-CN" w:bidi="ar"/>
                </w:rPr>
                <w:t>95.0</w:t>
              </w:r>
            </w:ins>
            <w:ins w:id="61" w:author="Administrator" w:date="2025-02-19T11:22:21Z">
              <w:r>
                <w:rPr>
                  <w:rFonts w:hint="eastAsia" w:ascii="宋体" w:hAnsi="宋体" w:cs="宋体"/>
                  <w:i w:val="0"/>
                  <w:color w:val="000000"/>
                  <w:kern w:val="0"/>
                  <w:sz w:val="18"/>
                  <w:szCs w:val="18"/>
                  <w:u w:val="none"/>
                  <w:lang w:val="en-US" w:eastAsia="zh-CN" w:bidi="ar"/>
                </w:rPr>
                <w:t>2</w:t>
              </w:r>
            </w:ins>
          </w:p>
        </w:tc>
        <w:tc>
          <w:tcPr>
            <w:tcW w:w="1144" w:type="dxa"/>
            <w:gridSpan w:val="2"/>
            <w:tcBorders>
              <w:top w:val="nil"/>
              <w:left w:val="nil"/>
              <w:bottom w:val="single" w:color="auto" w:sz="4" w:space="0"/>
              <w:right w:val="single" w:color="auto" w:sz="4" w:space="0"/>
            </w:tcBorders>
            <w:vAlign w:val="center"/>
          </w:tcPr>
          <w:p w14:paraId="5AE45BD7">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c>
          <w:tcPr>
            <w:tcW w:w="1325" w:type="dxa"/>
            <w:gridSpan w:val="2"/>
            <w:tcBorders>
              <w:top w:val="nil"/>
              <w:left w:val="nil"/>
              <w:bottom w:val="single" w:color="auto" w:sz="4" w:space="0"/>
              <w:right w:val="single" w:color="auto" w:sz="4" w:space="0"/>
            </w:tcBorders>
            <w:vAlign w:val="center"/>
          </w:tcPr>
          <w:p w14:paraId="584D7E82">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2" w:author="Administrator" w:date="2025-01-20T15:37:44Z">
              <w:r>
                <w:rPr>
                  <w:rFonts w:hint="eastAsia" w:ascii="宋体" w:hAnsi="宋体" w:cs="宋体"/>
                  <w:i w:val="0"/>
                  <w:color w:val="000000"/>
                  <w:kern w:val="0"/>
                  <w:sz w:val="18"/>
                  <w:szCs w:val="18"/>
                  <w:u w:val="none"/>
                  <w:lang w:val="en-US" w:eastAsia="zh-CN" w:bidi="ar"/>
                </w:rPr>
                <w:t>99</w:t>
              </w:r>
            </w:ins>
            <w:ins w:id="63" w:author="Administrator" w:date="2025-01-20T15:37:45Z">
              <w:r>
                <w:rPr>
                  <w:rFonts w:hint="eastAsia" w:ascii="宋体" w:hAnsi="宋体" w:cs="宋体"/>
                  <w:i w:val="0"/>
                  <w:color w:val="000000"/>
                  <w:kern w:val="0"/>
                  <w:sz w:val="18"/>
                  <w:szCs w:val="18"/>
                  <w:u w:val="none"/>
                  <w:lang w:val="en-US" w:eastAsia="zh-CN" w:bidi="ar"/>
                </w:rPr>
                <w:t>.</w:t>
              </w:r>
            </w:ins>
            <w:ins w:id="64" w:author="Administrator" w:date="2025-01-20T15:37:46Z">
              <w:r>
                <w:rPr>
                  <w:rFonts w:hint="eastAsia" w:ascii="宋体" w:hAnsi="宋体" w:cs="宋体"/>
                  <w:i w:val="0"/>
                  <w:color w:val="000000"/>
                  <w:kern w:val="0"/>
                  <w:sz w:val="18"/>
                  <w:szCs w:val="18"/>
                  <w:u w:val="none"/>
                  <w:lang w:val="en-US" w:eastAsia="zh-CN" w:bidi="ar"/>
                </w:rPr>
                <w:t>98</w:t>
              </w:r>
            </w:ins>
            <w:r>
              <w:rPr>
                <w:rFonts w:hint="eastAsia" w:ascii="宋体" w:hAnsi="宋体" w:eastAsia="宋体" w:cs="宋体"/>
                <w:i w:val="0"/>
                <w:color w:val="000000"/>
                <w:kern w:val="0"/>
                <w:sz w:val="18"/>
                <w:szCs w:val="18"/>
                <w:u w:val="none"/>
                <w:lang w:val="en-US" w:eastAsia="zh-CN" w:bidi="ar"/>
              </w:rPr>
              <w:t>%</w:t>
            </w:r>
          </w:p>
        </w:tc>
        <w:tc>
          <w:tcPr>
            <w:tcW w:w="876" w:type="dxa"/>
            <w:tcBorders>
              <w:top w:val="nil"/>
              <w:left w:val="nil"/>
              <w:bottom w:val="single" w:color="auto" w:sz="4" w:space="0"/>
              <w:right w:val="single" w:color="auto" w:sz="4" w:space="0"/>
            </w:tcBorders>
            <w:vAlign w:val="center"/>
          </w:tcPr>
          <w:p w14:paraId="132AAB60">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r>
      <w:tr w14:paraId="406F04C1">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32ACBBEE">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5A9C628A">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其中：当年财政拨款</w:t>
            </w:r>
          </w:p>
        </w:tc>
        <w:tc>
          <w:tcPr>
            <w:tcW w:w="543" w:type="dxa"/>
            <w:tcBorders>
              <w:top w:val="single" w:color="auto" w:sz="4" w:space="0"/>
              <w:left w:val="nil"/>
              <w:bottom w:val="single" w:color="auto" w:sz="4" w:space="0"/>
              <w:right w:val="single" w:color="auto" w:sz="4" w:space="0"/>
            </w:tcBorders>
            <w:vAlign w:val="center"/>
          </w:tcPr>
          <w:p w14:paraId="59E28A24">
            <w:pPr>
              <w:keepNext w:val="0"/>
              <w:keepLines w:val="0"/>
              <w:widowControl/>
              <w:suppressLineNumbers w:val="0"/>
              <w:jc w:val="center"/>
              <w:textAlignment w:val="center"/>
              <w:rPr>
                <w:rFonts w:ascii="宋体" w:hAnsi="宋体" w:eastAsia="宋体" w:cs="宋体"/>
                <w:kern w:val="0"/>
                <w:sz w:val="18"/>
                <w:szCs w:val="18"/>
              </w:rPr>
            </w:pPr>
            <w:ins w:id="65" w:author="Administrator" w:date="2025-01-20T15:37:11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 xml:space="preserve">0.00 </w:t>
            </w:r>
          </w:p>
        </w:tc>
        <w:tc>
          <w:tcPr>
            <w:tcW w:w="1264" w:type="dxa"/>
            <w:gridSpan w:val="2"/>
            <w:tcBorders>
              <w:top w:val="nil"/>
              <w:left w:val="nil"/>
              <w:bottom w:val="single" w:color="auto" w:sz="4" w:space="0"/>
              <w:right w:val="single" w:color="auto" w:sz="4" w:space="0"/>
            </w:tcBorders>
            <w:vAlign w:val="center"/>
          </w:tcPr>
          <w:p w14:paraId="0903038A">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6" w:author="Administrator" w:date="2025-01-20T15:37:18Z">
              <w:r>
                <w:rPr>
                  <w:rFonts w:hint="eastAsia" w:ascii="宋体" w:hAnsi="宋体" w:cs="宋体"/>
                  <w:i w:val="0"/>
                  <w:color w:val="000000"/>
                  <w:kern w:val="0"/>
                  <w:sz w:val="18"/>
                  <w:szCs w:val="18"/>
                  <w:u w:val="none"/>
                  <w:lang w:val="en-US" w:eastAsia="zh-CN" w:bidi="ar"/>
                </w:rPr>
                <w:t>9</w:t>
              </w:r>
            </w:ins>
            <w:r>
              <w:rPr>
                <w:rFonts w:hint="eastAsia" w:ascii="宋体" w:hAnsi="宋体" w:eastAsia="宋体" w:cs="宋体"/>
                <w:i w:val="0"/>
                <w:color w:val="000000"/>
                <w:kern w:val="0"/>
                <w:sz w:val="18"/>
                <w:szCs w:val="18"/>
                <w:u w:val="none"/>
                <w:lang w:val="en-US" w:eastAsia="zh-CN" w:bidi="ar"/>
              </w:rPr>
              <w:t xml:space="preserve">0.00 </w:t>
            </w:r>
          </w:p>
        </w:tc>
        <w:tc>
          <w:tcPr>
            <w:tcW w:w="1226" w:type="dxa"/>
            <w:gridSpan w:val="2"/>
            <w:tcBorders>
              <w:top w:val="nil"/>
              <w:left w:val="nil"/>
              <w:bottom w:val="single" w:color="auto" w:sz="4" w:space="0"/>
              <w:right w:val="single" w:color="auto" w:sz="4" w:space="0"/>
            </w:tcBorders>
            <w:vAlign w:val="center"/>
          </w:tcPr>
          <w:p w14:paraId="33E49461">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67" w:author="Administrator" w:date="2025-01-20T15:37:28Z">
              <w:r>
                <w:rPr>
                  <w:rFonts w:hint="eastAsia" w:ascii="宋体" w:hAnsi="宋体" w:cs="宋体"/>
                  <w:i w:val="0"/>
                  <w:color w:val="000000"/>
                  <w:kern w:val="0"/>
                  <w:sz w:val="18"/>
                  <w:szCs w:val="18"/>
                  <w:u w:val="none"/>
                  <w:lang w:val="en-US" w:eastAsia="zh-CN" w:bidi="ar"/>
                </w:rPr>
                <w:t>89</w:t>
              </w:r>
            </w:ins>
            <w:ins w:id="68" w:author="Administrator" w:date="2025-01-20T15:37:29Z">
              <w:r>
                <w:rPr>
                  <w:rFonts w:hint="eastAsia" w:ascii="宋体" w:hAnsi="宋体" w:cs="宋体"/>
                  <w:i w:val="0"/>
                  <w:color w:val="000000"/>
                  <w:kern w:val="0"/>
                  <w:sz w:val="18"/>
                  <w:szCs w:val="18"/>
                  <w:u w:val="none"/>
                  <w:lang w:val="en-US" w:eastAsia="zh-CN" w:bidi="ar"/>
                </w:rPr>
                <w:t>.98</w:t>
              </w:r>
            </w:ins>
            <w:r>
              <w:rPr>
                <w:rFonts w:hint="eastAsia" w:ascii="宋体" w:hAnsi="宋体" w:eastAsia="宋体" w:cs="宋体"/>
                <w:i w:val="0"/>
                <w:color w:val="000000"/>
                <w:kern w:val="0"/>
                <w:sz w:val="18"/>
                <w:szCs w:val="18"/>
                <w:u w:val="none"/>
                <w:lang w:val="en-US" w:eastAsia="zh-CN" w:bidi="ar"/>
              </w:rPr>
              <w:t xml:space="preserve"> </w:t>
            </w:r>
          </w:p>
        </w:tc>
        <w:tc>
          <w:tcPr>
            <w:tcW w:w="1144" w:type="dxa"/>
            <w:gridSpan w:val="2"/>
            <w:tcBorders>
              <w:top w:val="nil"/>
              <w:left w:val="nil"/>
              <w:bottom w:val="single" w:color="auto" w:sz="4" w:space="0"/>
              <w:right w:val="single" w:color="auto" w:sz="4" w:space="0"/>
            </w:tcBorders>
            <w:vAlign w:val="center"/>
          </w:tcPr>
          <w:p w14:paraId="4B8AE580">
            <w:pPr>
              <w:jc w:val="center"/>
              <w:rPr>
                <w:rFonts w:hint="default" w:ascii="宋体" w:hAnsi="宋体" w:eastAsia="宋体" w:cs="宋体"/>
                <w:kern w:val="0"/>
                <w:sz w:val="18"/>
                <w:szCs w:val="18"/>
                <w:lang w:val="en-US" w:eastAsia="zh-CN"/>
              </w:rPr>
            </w:pPr>
          </w:p>
        </w:tc>
        <w:tc>
          <w:tcPr>
            <w:tcW w:w="1325" w:type="dxa"/>
            <w:gridSpan w:val="2"/>
            <w:tcBorders>
              <w:top w:val="nil"/>
              <w:left w:val="nil"/>
              <w:bottom w:val="single" w:color="auto" w:sz="4" w:space="0"/>
              <w:right w:val="single" w:color="auto" w:sz="4" w:space="0"/>
            </w:tcBorders>
            <w:vAlign w:val="center"/>
          </w:tcPr>
          <w:p w14:paraId="45B93985">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14:paraId="6AF68FC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14:paraId="53D87BBF">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64AC6163">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1A6629C4">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 xml:space="preserve">  其他资金</w:t>
            </w:r>
          </w:p>
        </w:tc>
        <w:tc>
          <w:tcPr>
            <w:tcW w:w="543" w:type="dxa"/>
            <w:tcBorders>
              <w:top w:val="single" w:color="auto" w:sz="4" w:space="0"/>
              <w:left w:val="nil"/>
              <w:bottom w:val="single" w:color="auto" w:sz="4" w:space="0"/>
              <w:right w:val="single" w:color="auto" w:sz="4" w:space="0"/>
            </w:tcBorders>
            <w:vAlign w:val="center"/>
          </w:tcPr>
          <w:p w14:paraId="409032E3">
            <w:pPr>
              <w:jc w:val="center"/>
              <w:rPr>
                <w:rFonts w:hint="default" w:ascii="宋体" w:hAnsi="宋体" w:eastAsia="宋体" w:cs="宋体"/>
                <w:kern w:val="0"/>
                <w:sz w:val="18"/>
                <w:szCs w:val="18"/>
                <w:lang w:val="en-US" w:eastAsia="zh-CN"/>
              </w:rPr>
            </w:pPr>
            <w:ins w:id="69" w:author="Administrator" w:date="2025-01-20T15:38:46Z">
              <w:r>
                <w:rPr>
                  <w:rFonts w:hint="eastAsia" w:ascii="宋体" w:hAnsi="宋体" w:cs="宋体"/>
                  <w:kern w:val="0"/>
                  <w:sz w:val="18"/>
                  <w:szCs w:val="18"/>
                  <w:lang w:val="en-US" w:eastAsia="zh-CN"/>
                </w:rPr>
                <w:t>1</w:t>
              </w:r>
            </w:ins>
            <w:ins w:id="70" w:author="Administrator" w:date="2025-01-20T15:38:47Z">
              <w:r>
                <w:rPr>
                  <w:rFonts w:hint="eastAsia" w:ascii="宋体" w:hAnsi="宋体" w:cs="宋体"/>
                  <w:kern w:val="0"/>
                  <w:sz w:val="18"/>
                  <w:szCs w:val="18"/>
                  <w:lang w:val="en-US" w:eastAsia="zh-CN"/>
                </w:rPr>
                <w:t>4</w:t>
              </w:r>
            </w:ins>
          </w:p>
        </w:tc>
        <w:tc>
          <w:tcPr>
            <w:tcW w:w="1264" w:type="dxa"/>
            <w:gridSpan w:val="2"/>
            <w:tcBorders>
              <w:top w:val="nil"/>
              <w:left w:val="nil"/>
              <w:bottom w:val="single" w:color="auto" w:sz="4" w:space="0"/>
              <w:right w:val="single" w:color="auto" w:sz="4" w:space="0"/>
            </w:tcBorders>
            <w:vAlign w:val="center"/>
          </w:tcPr>
          <w:p w14:paraId="19614A19">
            <w:pPr>
              <w:jc w:val="center"/>
              <w:rPr>
                <w:rFonts w:hint="default" w:ascii="宋体" w:hAnsi="宋体" w:eastAsia="宋体" w:cs="宋体"/>
                <w:kern w:val="0"/>
                <w:sz w:val="18"/>
                <w:szCs w:val="18"/>
                <w:lang w:val="en-US" w:eastAsia="zh-CN"/>
              </w:rPr>
            </w:pPr>
            <w:ins w:id="71" w:author="Administrator" w:date="2025-01-20T15:38:32Z">
              <w:r>
                <w:rPr>
                  <w:rFonts w:hint="eastAsia" w:ascii="宋体" w:hAnsi="宋体" w:cs="宋体"/>
                  <w:kern w:val="0"/>
                  <w:sz w:val="18"/>
                  <w:szCs w:val="18"/>
                  <w:lang w:val="en-US" w:eastAsia="zh-CN"/>
                </w:rPr>
                <w:t>14</w:t>
              </w:r>
            </w:ins>
          </w:p>
        </w:tc>
        <w:tc>
          <w:tcPr>
            <w:tcW w:w="1226" w:type="dxa"/>
            <w:gridSpan w:val="2"/>
            <w:tcBorders>
              <w:top w:val="nil"/>
              <w:left w:val="nil"/>
              <w:bottom w:val="single" w:color="auto" w:sz="4" w:space="0"/>
              <w:right w:val="single" w:color="auto" w:sz="4" w:space="0"/>
            </w:tcBorders>
            <w:vAlign w:val="center"/>
          </w:tcPr>
          <w:p w14:paraId="7AE97293">
            <w:pPr>
              <w:jc w:val="center"/>
              <w:rPr>
                <w:rFonts w:hint="default" w:ascii="宋体" w:hAnsi="宋体" w:eastAsia="宋体" w:cs="宋体"/>
                <w:kern w:val="0"/>
                <w:sz w:val="18"/>
                <w:szCs w:val="18"/>
                <w:lang w:val="en-US" w:eastAsia="zh-CN"/>
              </w:rPr>
            </w:pPr>
            <w:ins w:id="72" w:author="Administrator" w:date="2025-01-20T15:38:36Z">
              <w:r>
                <w:rPr>
                  <w:rFonts w:hint="eastAsia" w:ascii="宋体" w:hAnsi="宋体" w:cs="宋体"/>
                  <w:kern w:val="0"/>
                  <w:sz w:val="18"/>
                  <w:szCs w:val="18"/>
                  <w:lang w:val="en-US" w:eastAsia="zh-CN"/>
                </w:rPr>
                <w:t>5</w:t>
              </w:r>
            </w:ins>
            <w:ins w:id="73" w:author="Administrator" w:date="2025-01-20T15:38:37Z">
              <w:r>
                <w:rPr>
                  <w:rFonts w:hint="eastAsia" w:ascii="宋体" w:hAnsi="宋体" w:cs="宋体"/>
                  <w:kern w:val="0"/>
                  <w:sz w:val="18"/>
                  <w:szCs w:val="18"/>
                  <w:lang w:val="en-US" w:eastAsia="zh-CN"/>
                </w:rPr>
                <w:t>.</w:t>
              </w:r>
            </w:ins>
            <w:ins w:id="74" w:author="Administrator" w:date="2025-01-20T15:38:38Z">
              <w:r>
                <w:rPr>
                  <w:rFonts w:hint="eastAsia" w:ascii="宋体" w:hAnsi="宋体" w:cs="宋体"/>
                  <w:kern w:val="0"/>
                  <w:sz w:val="18"/>
                  <w:szCs w:val="18"/>
                  <w:lang w:val="en-US" w:eastAsia="zh-CN"/>
                </w:rPr>
                <w:t>0</w:t>
              </w:r>
            </w:ins>
            <w:ins w:id="75" w:author="Administrator" w:date="2025-01-20T15:38:40Z">
              <w:r>
                <w:rPr>
                  <w:rFonts w:hint="eastAsia" w:ascii="宋体" w:hAnsi="宋体" w:cs="宋体"/>
                  <w:kern w:val="0"/>
                  <w:sz w:val="18"/>
                  <w:szCs w:val="18"/>
                  <w:lang w:val="en-US" w:eastAsia="zh-CN"/>
                </w:rPr>
                <w:t>4</w:t>
              </w:r>
            </w:ins>
          </w:p>
        </w:tc>
        <w:tc>
          <w:tcPr>
            <w:tcW w:w="1144" w:type="dxa"/>
            <w:gridSpan w:val="2"/>
            <w:tcBorders>
              <w:top w:val="nil"/>
              <w:left w:val="nil"/>
              <w:bottom w:val="single" w:color="auto" w:sz="4" w:space="0"/>
              <w:right w:val="single" w:color="auto" w:sz="4" w:space="0"/>
            </w:tcBorders>
            <w:vAlign w:val="center"/>
          </w:tcPr>
          <w:p w14:paraId="2AE5E8E7">
            <w:pPr>
              <w:jc w:val="center"/>
              <w:rPr>
                <w:rFonts w:ascii="宋体" w:hAnsi="宋体" w:eastAsia="宋体" w:cs="宋体"/>
                <w:kern w:val="0"/>
                <w:sz w:val="18"/>
                <w:szCs w:val="18"/>
              </w:rPr>
            </w:pPr>
          </w:p>
        </w:tc>
        <w:tc>
          <w:tcPr>
            <w:tcW w:w="1325" w:type="dxa"/>
            <w:gridSpan w:val="2"/>
            <w:tcBorders>
              <w:top w:val="nil"/>
              <w:left w:val="nil"/>
              <w:bottom w:val="single" w:color="auto" w:sz="4" w:space="0"/>
              <w:right w:val="single" w:color="auto" w:sz="4" w:space="0"/>
            </w:tcBorders>
            <w:vAlign w:val="center"/>
          </w:tcPr>
          <w:p w14:paraId="3E9C0D69">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14:paraId="13282F9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14:paraId="47BCA481">
        <w:tblPrEx>
          <w:tblCellMar>
            <w:top w:w="0" w:type="dxa"/>
            <w:left w:w="108" w:type="dxa"/>
            <w:bottom w:w="0" w:type="dxa"/>
            <w:right w:w="108" w:type="dxa"/>
          </w:tblCellMar>
        </w:tblPrEx>
        <w:trPr>
          <w:trHeight w:val="300" w:hRule="exact"/>
          <w:jc w:val="center"/>
        </w:trPr>
        <w:tc>
          <w:tcPr>
            <w:tcW w:w="515" w:type="dxa"/>
            <w:vMerge w:val="restart"/>
            <w:tcBorders>
              <w:top w:val="single" w:color="auto" w:sz="4" w:space="0"/>
              <w:left w:val="single" w:color="auto" w:sz="4" w:space="0"/>
              <w:bottom w:val="single" w:color="auto" w:sz="4" w:space="0"/>
              <w:right w:val="single" w:color="auto" w:sz="4" w:space="0"/>
            </w:tcBorders>
            <w:vAlign w:val="center"/>
          </w:tcPr>
          <w:p w14:paraId="2EFB289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年度总体目标</w:t>
            </w:r>
          </w:p>
        </w:tc>
        <w:tc>
          <w:tcPr>
            <w:tcW w:w="3994" w:type="dxa"/>
            <w:gridSpan w:val="6"/>
            <w:tcBorders>
              <w:top w:val="single" w:color="auto" w:sz="4" w:space="0"/>
              <w:left w:val="single" w:color="auto" w:sz="4" w:space="0"/>
              <w:bottom w:val="single" w:color="auto" w:sz="4" w:space="0"/>
              <w:right w:val="single" w:color="auto" w:sz="4" w:space="0"/>
            </w:tcBorders>
            <w:vAlign w:val="center"/>
          </w:tcPr>
          <w:p w14:paraId="399F1A0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预期目标</w:t>
            </w:r>
          </w:p>
        </w:tc>
        <w:tc>
          <w:tcPr>
            <w:tcW w:w="4571" w:type="dxa"/>
            <w:gridSpan w:val="7"/>
            <w:tcBorders>
              <w:top w:val="nil"/>
              <w:left w:val="nil"/>
              <w:bottom w:val="single" w:color="auto" w:sz="4" w:space="0"/>
              <w:right w:val="single" w:color="auto" w:sz="4" w:space="0"/>
            </w:tcBorders>
            <w:vAlign w:val="center"/>
          </w:tcPr>
          <w:p w14:paraId="2B0E668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实际完成情况</w:t>
            </w:r>
          </w:p>
        </w:tc>
      </w:tr>
      <w:tr w14:paraId="3ED6B5D7">
        <w:tblPrEx>
          <w:tblCellMar>
            <w:top w:w="0" w:type="dxa"/>
            <w:left w:w="108" w:type="dxa"/>
            <w:bottom w:w="0" w:type="dxa"/>
            <w:right w:w="108" w:type="dxa"/>
          </w:tblCellMar>
        </w:tblPrEx>
        <w:trPr>
          <w:trHeight w:val="1540" w:hRule="exact"/>
          <w:jc w:val="center"/>
        </w:trPr>
        <w:tc>
          <w:tcPr>
            <w:tcW w:w="515" w:type="dxa"/>
            <w:vMerge w:val="continue"/>
            <w:tcBorders>
              <w:top w:val="nil"/>
              <w:left w:val="single" w:color="auto" w:sz="4" w:space="0"/>
              <w:bottom w:val="single" w:color="auto" w:sz="4" w:space="0"/>
              <w:right w:val="single" w:color="auto" w:sz="4" w:space="0"/>
            </w:tcBorders>
            <w:vAlign w:val="center"/>
          </w:tcPr>
          <w:p w14:paraId="06CE06A0">
            <w:pPr>
              <w:jc w:val="center"/>
              <w:rPr>
                <w:rFonts w:ascii="宋体" w:hAnsi="宋体" w:eastAsia="宋体" w:cs="宋体"/>
                <w:kern w:val="0"/>
                <w:sz w:val="18"/>
                <w:szCs w:val="18"/>
              </w:rPr>
            </w:pPr>
          </w:p>
        </w:tc>
        <w:tc>
          <w:tcPr>
            <w:tcW w:w="3994" w:type="dxa"/>
            <w:gridSpan w:val="6"/>
            <w:tcBorders>
              <w:top w:val="single" w:color="auto" w:sz="4" w:space="0"/>
              <w:left w:val="nil"/>
              <w:bottom w:val="single" w:color="auto" w:sz="4" w:space="0"/>
              <w:right w:val="single" w:color="auto" w:sz="4" w:space="0"/>
            </w:tcBorders>
            <w:vAlign w:val="center"/>
          </w:tcPr>
          <w:p w14:paraId="18D3F9A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主要完成全地区环境空气、水、土壤、噪声等生态环境质量监测工作；含1</w:t>
            </w:r>
            <w:ins w:id="76" w:author="Administrator" w:date="2025-02-19T11:09:59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区控环境空气自动站、1个VOC站点的数据审核及质量巡检，24个点位降尘和1个酸雨点位的分析、审核汇总，水环境质量监测包括完成全地区11个饮用水、13个国控、区控河流断面、5个湖库点位常规监测；支持所驻喀什地区行政区域内的生态环境保护执法监测和生态环境应急监测等工作。</w:t>
            </w:r>
          </w:p>
        </w:tc>
        <w:tc>
          <w:tcPr>
            <w:tcW w:w="4571" w:type="dxa"/>
            <w:gridSpan w:val="7"/>
            <w:tcBorders>
              <w:top w:val="single" w:color="auto" w:sz="4" w:space="0"/>
              <w:left w:val="nil"/>
              <w:bottom w:val="single" w:color="auto" w:sz="4" w:space="0"/>
              <w:right w:val="single" w:color="auto" w:sz="4" w:space="0"/>
            </w:tcBorders>
            <w:vAlign w:val="center"/>
          </w:tcPr>
          <w:p w14:paraId="62ACE75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按照自治区环境质量方案已完成环境质量监测工作（包括1</w:t>
            </w:r>
            <w:ins w:id="77" w:author="Administrator" w:date="2025-02-19T11:10:40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个区控空气自动站、1个VOC站点的数据审核及质量巡检，24个点位降尘和1个酸雨点位的分析、审核汇总，水环境质量监测包括完成全地区11个饮用水、13个国控、区控河流断面、5个湖库点位常规监测</w:t>
            </w:r>
          </w:p>
        </w:tc>
      </w:tr>
      <w:tr w14:paraId="3DEBFC7E">
        <w:tblPrEx>
          <w:tblCellMar>
            <w:top w:w="0" w:type="dxa"/>
            <w:left w:w="108" w:type="dxa"/>
            <w:bottom w:w="0" w:type="dxa"/>
            <w:right w:w="108" w:type="dxa"/>
          </w:tblCellMar>
        </w:tblPrEx>
        <w:trPr>
          <w:trHeight w:val="2342" w:hRule="exact"/>
          <w:jc w:val="center"/>
        </w:trPr>
        <w:tc>
          <w:tcPr>
            <w:tcW w:w="515" w:type="dxa"/>
            <w:tcBorders>
              <w:top w:val="nil"/>
              <w:left w:val="single" w:color="auto" w:sz="4" w:space="0"/>
              <w:bottom w:val="single" w:color="auto" w:sz="4" w:space="0"/>
              <w:right w:val="single" w:color="auto" w:sz="4" w:space="0"/>
            </w:tcBorders>
            <w:vAlign w:val="center"/>
          </w:tcPr>
          <w:p w14:paraId="16A4E709">
            <w:pPr>
              <w:jc w:val="center"/>
              <w:rPr>
                <w:rFonts w:ascii="宋体" w:hAnsi="宋体" w:eastAsia="宋体" w:cs="宋体"/>
                <w:kern w:val="0"/>
                <w:sz w:val="18"/>
                <w:szCs w:val="18"/>
              </w:rPr>
            </w:pPr>
          </w:p>
        </w:tc>
        <w:tc>
          <w:tcPr>
            <w:tcW w:w="516" w:type="dxa"/>
            <w:tcBorders>
              <w:top w:val="single" w:color="auto" w:sz="4" w:space="0"/>
              <w:left w:val="nil"/>
              <w:bottom w:val="single" w:color="auto" w:sz="4" w:space="0"/>
              <w:right w:val="single" w:color="auto" w:sz="4" w:space="0"/>
            </w:tcBorders>
            <w:vAlign w:val="center"/>
          </w:tcPr>
          <w:p w14:paraId="4F77090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一级指标</w:t>
            </w:r>
          </w:p>
        </w:tc>
        <w:tc>
          <w:tcPr>
            <w:tcW w:w="515" w:type="dxa"/>
            <w:tcBorders>
              <w:top w:val="single" w:color="auto" w:sz="4" w:space="0"/>
              <w:left w:val="nil"/>
              <w:bottom w:val="single" w:color="auto" w:sz="4" w:space="0"/>
              <w:right w:val="single" w:color="auto" w:sz="4" w:space="0"/>
            </w:tcBorders>
            <w:vAlign w:val="center"/>
          </w:tcPr>
          <w:p w14:paraId="46F48004">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二级指标</w:t>
            </w:r>
          </w:p>
        </w:tc>
        <w:tc>
          <w:tcPr>
            <w:tcW w:w="1156" w:type="dxa"/>
            <w:tcBorders>
              <w:top w:val="single" w:color="auto" w:sz="4" w:space="0"/>
              <w:left w:val="nil"/>
              <w:bottom w:val="single" w:color="auto" w:sz="4" w:space="0"/>
              <w:right w:val="single" w:color="auto" w:sz="4" w:space="0"/>
            </w:tcBorders>
            <w:vAlign w:val="center"/>
          </w:tcPr>
          <w:p w14:paraId="7E9AF874">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三级指标</w:t>
            </w:r>
          </w:p>
        </w:tc>
        <w:tc>
          <w:tcPr>
            <w:tcW w:w="543" w:type="dxa"/>
            <w:tcBorders>
              <w:top w:val="single" w:color="auto" w:sz="4" w:space="0"/>
              <w:left w:val="nil"/>
              <w:bottom w:val="single" w:color="auto" w:sz="4" w:space="0"/>
              <w:right w:val="single" w:color="auto" w:sz="4" w:space="0"/>
            </w:tcBorders>
            <w:vAlign w:val="center"/>
          </w:tcPr>
          <w:p w14:paraId="55D2654E">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权重</w:t>
            </w:r>
          </w:p>
        </w:tc>
        <w:tc>
          <w:tcPr>
            <w:tcW w:w="593" w:type="dxa"/>
            <w:tcBorders>
              <w:top w:val="single" w:color="auto" w:sz="4" w:space="0"/>
              <w:left w:val="nil"/>
              <w:bottom w:val="single" w:color="auto" w:sz="4" w:space="0"/>
              <w:right w:val="single" w:color="auto" w:sz="4" w:space="0"/>
            </w:tcBorders>
            <w:vAlign w:val="center"/>
          </w:tcPr>
          <w:p w14:paraId="0B1A50A1">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目标值</w:t>
            </w:r>
          </w:p>
        </w:tc>
        <w:tc>
          <w:tcPr>
            <w:tcW w:w="671" w:type="dxa"/>
            <w:tcBorders>
              <w:top w:val="single" w:color="auto" w:sz="4" w:space="0"/>
              <w:left w:val="nil"/>
              <w:bottom w:val="single" w:color="auto" w:sz="4" w:space="0"/>
              <w:right w:val="single" w:color="auto" w:sz="4" w:space="0"/>
            </w:tcBorders>
            <w:vAlign w:val="center"/>
          </w:tcPr>
          <w:p w14:paraId="7BCA3627">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业绩值</w:t>
            </w:r>
          </w:p>
        </w:tc>
        <w:tc>
          <w:tcPr>
            <w:tcW w:w="621" w:type="dxa"/>
            <w:tcBorders>
              <w:top w:val="single" w:color="auto" w:sz="4" w:space="0"/>
              <w:left w:val="nil"/>
              <w:bottom w:val="single" w:color="auto" w:sz="4" w:space="0"/>
              <w:right w:val="single" w:color="auto" w:sz="4" w:space="0"/>
            </w:tcBorders>
            <w:vAlign w:val="center"/>
          </w:tcPr>
          <w:p w14:paraId="4C9463B5">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完成率</w:t>
            </w:r>
          </w:p>
        </w:tc>
        <w:tc>
          <w:tcPr>
            <w:tcW w:w="605" w:type="dxa"/>
            <w:tcBorders>
              <w:top w:val="single" w:color="auto" w:sz="4" w:space="0"/>
              <w:left w:val="nil"/>
              <w:bottom w:val="single" w:color="auto" w:sz="4" w:space="0"/>
              <w:right w:val="single" w:color="auto" w:sz="4" w:space="0"/>
            </w:tcBorders>
            <w:vAlign w:val="center"/>
          </w:tcPr>
          <w:p w14:paraId="73D84A4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指标得分</w:t>
            </w:r>
          </w:p>
        </w:tc>
        <w:tc>
          <w:tcPr>
            <w:tcW w:w="572" w:type="dxa"/>
            <w:tcBorders>
              <w:top w:val="single" w:color="auto" w:sz="4" w:space="0"/>
              <w:left w:val="nil"/>
              <w:bottom w:val="single" w:color="auto" w:sz="4" w:space="0"/>
              <w:right w:val="single" w:color="auto" w:sz="4" w:space="0"/>
            </w:tcBorders>
            <w:vAlign w:val="center"/>
          </w:tcPr>
          <w:p w14:paraId="22A7CF1C">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指标值设定依据</w:t>
            </w:r>
          </w:p>
        </w:tc>
        <w:tc>
          <w:tcPr>
            <w:tcW w:w="572" w:type="dxa"/>
            <w:tcBorders>
              <w:top w:val="single" w:color="auto" w:sz="4" w:space="0"/>
              <w:left w:val="nil"/>
              <w:bottom w:val="single" w:color="auto" w:sz="4" w:space="0"/>
              <w:right w:val="single" w:color="auto" w:sz="4" w:space="0"/>
            </w:tcBorders>
            <w:vAlign w:val="center"/>
          </w:tcPr>
          <w:p w14:paraId="0A349E00">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上年完成情况</w:t>
            </w:r>
          </w:p>
        </w:tc>
        <w:tc>
          <w:tcPr>
            <w:tcW w:w="842" w:type="dxa"/>
            <w:tcBorders>
              <w:top w:val="single" w:color="auto" w:sz="4" w:space="0"/>
              <w:left w:val="nil"/>
              <w:bottom w:val="single" w:color="auto" w:sz="4" w:space="0"/>
              <w:right w:val="single" w:color="auto" w:sz="4" w:space="0"/>
            </w:tcBorders>
            <w:vAlign w:val="center"/>
          </w:tcPr>
          <w:p w14:paraId="19BEF993">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赋分规则</w:t>
            </w:r>
          </w:p>
        </w:tc>
        <w:tc>
          <w:tcPr>
            <w:tcW w:w="483" w:type="dxa"/>
            <w:tcBorders>
              <w:top w:val="single" w:color="auto" w:sz="4" w:space="0"/>
              <w:left w:val="nil"/>
              <w:bottom w:val="single" w:color="auto" w:sz="4" w:space="0"/>
              <w:right w:val="single" w:color="auto" w:sz="4" w:space="0"/>
            </w:tcBorders>
            <w:vAlign w:val="center"/>
          </w:tcPr>
          <w:p w14:paraId="3E8BF630">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佐证资料</w:t>
            </w:r>
          </w:p>
        </w:tc>
        <w:tc>
          <w:tcPr>
            <w:tcW w:w="876" w:type="dxa"/>
            <w:tcBorders>
              <w:top w:val="single" w:color="auto" w:sz="4" w:space="0"/>
              <w:left w:val="nil"/>
              <w:bottom w:val="single" w:color="auto" w:sz="4" w:space="0"/>
              <w:right w:val="single" w:color="auto" w:sz="4" w:space="0"/>
            </w:tcBorders>
            <w:vAlign w:val="center"/>
          </w:tcPr>
          <w:p w14:paraId="718A7BD2">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偏差原因分析及改进措施</w:t>
            </w:r>
          </w:p>
        </w:tc>
      </w:tr>
      <w:tr w14:paraId="183AC854">
        <w:tblPrEx>
          <w:tblCellMar>
            <w:top w:w="0" w:type="dxa"/>
            <w:left w:w="108" w:type="dxa"/>
            <w:bottom w:w="0" w:type="dxa"/>
            <w:right w:w="108" w:type="dxa"/>
          </w:tblCellMar>
        </w:tblPrEx>
        <w:trPr>
          <w:trHeight w:val="628" w:hRule="exact"/>
          <w:jc w:val="center"/>
        </w:trPr>
        <w:tc>
          <w:tcPr>
            <w:tcW w:w="515" w:type="dxa"/>
            <w:vMerge w:val="restart"/>
            <w:tcBorders>
              <w:top w:val="single" w:color="auto" w:sz="4" w:space="0"/>
              <w:left w:val="single" w:color="auto" w:sz="4" w:space="0"/>
              <w:right w:val="single" w:color="auto" w:sz="4" w:space="0"/>
            </w:tcBorders>
            <w:vAlign w:val="center"/>
          </w:tcPr>
          <w:p w14:paraId="2B04210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年度绩效指标完成情况</w:t>
            </w:r>
          </w:p>
        </w:tc>
        <w:tc>
          <w:tcPr>
            <w:tcW w:w="516" w:type="dxa"/>
            <w:vMerge w:val="restart"/>
            <w:tcBorders>
              <w:top w:val="single" w:color="auto" w:sz="4" w:space="0"/>
              <w:left w:val="nil"/>
              <w:bottom w:val="single" w:color="auto" w:sz="4" w:space="0"/>
              <w:right w:val="single" w:color="auto" w:sz="4" w:space="0"/>
            </w:tcBorders>
            <w:vAlign w:val="center"/>
          </w:tcPr>
          <w:p w14:paraId="272A068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产出指标</w:t>
            </w:r>
          </w:p>
        </w:tc>
        <w:tc>
          <w:tcPr>
            <w:tcW w:w="515" w:type="dxa"/>
            <w:tcBorders>
              <w:top w:val="single" w:color="auto" w:sz="4" w:space="0"/>
              <w:left w:val="nil"/>
              <w:bottom w:val="single" w:color="auto" w:sz="4" w:space="0"/>
              <w:right w:val="single" w:color="auto" w:sz="4" w:space="0"/>
            </w:tcBorders>
            <w:vAlign w:val="center"/>
          </w:tcPr>
          <w:p w14:paraId="01860A2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single" w:color="auto" w:sz="4" w:space="0"/>
              <w:left w:val="nil"/>
              <w:bottom w:val="single" w:color="auto" w:sz="4" w:space="0"/>
              <w:right w:val="single" w:color="auto" w:sz="4" w:space="0"/>
            </w:tcBorders>
            <w:vAlign w:val="center"/>
          </w:tcPr>
          <w:p w14:paraId="3D3074C9">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区控环境空气自动站</w:t>
            </w:r>
          </w:p>
        </w:tc>
        <w:tc>
          <w:tcPr>
            <w:tcW w:w="543" w:type="dxa"/>
            <w:tcBorders>
              <w:top w:val="single" w:color="auto" w:sz="4" w:space="0"/>
              <w:left w:val="nil"/>
              <w:bottom w:val="single" w:color="auto" w:sz="4" w:space="0"/>
              <w:right w:val="single" w:color="auto" w:sz="4" w:space="0"/>
            </w:tcBorders>
            <w:vAlign w:val="center"/>
          </w:tcPr>
          <w:p w14:paraId="392B6553">
            <w:pPr>
              <w:keepNext w:val="0"/>
              <w:keepLines w:val="0"/>
              <w:widowControl/>
              <w:suppressLineNumbers w:val="0"/>
              <w:jc w:val="center"/>
              <w:textAlignment w:val="center"/>
              <w:rPr>
                <w:rFonts w:ascii="宋体" w:hAnsi="宋体" w:eastAsia="宋体" w:cs="宋体"/>
                <w:kern w:val="0"/>
                <w:sz w:val="18"/>
                <w:szCs w:val="18"/>
              </w:rPr>
            </w:pPr>
            <w:ins w:id="78" w:author="Administrator" w:date="2025-01-20T15:43:24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
          <w:p w14:paraId="28C9628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w:t>
            </w:r>
            <w:ins w:id="79" w:author="Administrator" w:date="2025-01-20T15:43:10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w:t>
            </w:r>
          </w:p>
        </w:tc>
        <w:tc>
          <w:tcPr>
            <w:tcW w:w="671" w:type="dxa"/>
            <w:tcBorders>
              <w:top w:val="single" w:color="auto" w:sz="4" w:space="0"/>
              <w:left w:val="nil"/>
              <w:bottom w:val="single" w:color="auto" w:sz="4" w:space="0"/>
              <w:right w:val="single" w:color="auto" w:sz="4" w:space="0"/>
            </w:tcBorders>
            <w:vAlign w:val="center"/>
          </w:tcPr>
          <w:p w14:paraId="48DEDAA1">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w:t>
            </w:r>
            <w:ins w:id="80" w:author="Administrator" w:date="2025-01-20T15:43:13Z">
              <w:r>
                <w:rPr>
                  <w:rFonts w:hint="eastAsia" w:ascii="宋体" w:hAnsi="宋体" w:cs="宋体"/>
                  <w:i w:val="0"/>
                  <w:color w:val="000000"/>
                  <w:kern w:val="0"/>
                  <w:sz w:val="18"/>
                  <w:szCs w:val="18"/>
                  <w:u w:val="none"/>
                  <w:lang w:val="en-US" w:eastAsia="zh-CN" w:bidi="ar"/>
                </w:rPr>
                <w:t>3</w:t>
              </w:r>
            </w:ins>
            <w:r>
              <w:rPr>
                <w:rFonts w:hint="eastAsia" w:ascii="宋体" w:hAnsi="宋体" w:eastAsia="宋体" w:cs="宋体"/>
                <w:i w:val="0"/>
                <w:color w:val="000000"/>
                <w:kern w:val="0"/>
                <w:sz w:val="18"/>
                <w:szCs w:val="18"/>
                <w:u w:val="none"/>
                <w:lang w:val="en-US" w:eastAsia="zh-CN" w:bidi="ar"/>
              </w:rPr>
              <w:t>个</w:t>
            </w:r>
          </w:p>
        </w:tc>
        <w:tc>
          <w:tcPr>
            <w:tcW w:w="621" w:type="dxa"/>
            <w:tcBorders>
              <w:top w:val="nil"/>
              <w:left w:val="nil"/>
              <w:bottom w:val="single" w:color="auto" w:sz="4" w:space="0"/>
              <w:right w:val="single" w:color="auto" w:sz="4" w:space="0"/>
            </w:tcBorders>
            <w:vAlign w:val="center"/>
          </w:tcPr>
          <w:p w14:paraId="2BB8886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4C3DE229">
            <w:pPr>
              <w:keepNext w:val="0"/>
              <w:keepLines w:val="0"/>
              <w:widowControl/>
              <w:suppressLineNumbers w:val="0"/>
              <w:jc w:val="center"/>
              <w:textAlignment w:val="center"/>
              <w:rPr>
                <w:rFonts w:ascii="宋体" w:hAnsi="宋体" w:eastAsia="宋体" w:cs="宋体"/>
                <w:kern w:val="0"/>
                <w:sz w:val="18"/>
                <w:szCs w:val="18"/>
              </w:rPr>
            </w:pPr>
            <w:ins w:id="81" w:author="Administrator" w:date="2025-01-20T15:43:26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
          <w:p w14:paraId="06E01672">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1F0B974B">
            <w:pPr>
              <w:keepNext w:val="0"/>
              <w:keepLines w:val="0"/>
              <w:widowControl/>
              <w:suppressLineNumbers w:val="0"/>
              <w:jc w:val="center"/>
              <w:textAlignment w:val="center"/>
              <w:rPr>
                <w:rFonts w:hint="default" w:ascii="宋体" w:hAnsi="宋体" w:eastAsia="宋体" w:cs="宋体"/>
                <w:kern w:val="0"/>
                <w:sz w:val="18"/>
                <w:szCs w:val="18"/>
                <w:lang w:val="en-US"/>
              </w:rPr>
            </w:pPr>
            <w:ins w:id="82" w:author="Administrator" w:date="2025-01-20T15:57:34Z">
              <w:r>
                <w:rPr>
                  <w:rFonts w:hint="eastAsia" w:ascii="宋体" w:hAnsi="宋体" w:cs="宋体"/>
                  <w:i w:val="0"/>
                  <w:color w:val="000000"/>
                  <w:kern w:val="0"/>
                  <w:sz w:val="18"/>
                  <w:szCs w:val="18"/>
                  <w:u w:val="none"/>
                  <w:lang w:val="en-US" w:eastAsia="zh-CN" w:bidi="ar"/>
                </w:rPr>
                <w:t>1</w:t>
              </w:r>
            </w:ins>
            <w:ins w:id="83" w:author="Administrator" w:date="2025-01-20T15:57:35Z">
              <w:r>
                <w:rPr>
                  <w:rFonts w:hint="eastAsia" w:ascii="宋体" w:hAnsi="宋体" w:cs="宋体"/>
                  <w:i w:val="0"/>
                  <w:color w:val="000000"/>
                  <w:kern w:val="0"/>
                  <w:sz w:val="18"/>
                  <w:szCs w:val="18"/>
                  <w:u w:val="none"/>
                  <w:lang w:val="en-US" w:eastAsia="zh-CN" w:bidi="ar"/>
                </w:rPr>
                <w:t>1</w:t>
              </w:r>
            </w:ins>
          </w:p>
        </w:tc>
        <w:tc>
          <w:tcPr>
            <w:tcW w:w="842" w:type="dxa"/>
            <w:tcBorders>
              <w:top w:val="nil"/>
              <w:left w:val="nil"/>
              <w:bottom w:val="single" w:color="auto" w:sz="4" w:space="0"/>
              <w:right w:val="single" w:color="auto" w:sz="4" w:space="0"/>
            </w:tcBorders>
            <w:vAlign w:val="center"/>
          </w:tcPr>
          <w:p w14:paraId="7370EEA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1DF86436">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781123DF">
            <w:pPr>
              <w:jc w:val="center"/>
            </w:pPr>
          </w:p>
        </w:tc>
      </w:tr>
      <w:tr w14:paraId="5ACAD23C">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14F55237">
            <w:pPr>
              <w:jc w:val="center"/>
              <w:rPr>
                <w:rFonts w:ascii="宋体" w:hAnsi="宋体" w:eastAsia="宋体" w:cs="宋体"/>
                <w:kern w:val="0"/>
                <w:sz w:val="18"/>
                <w:szCs w:val="18"/>
              </w:rPr>
            </w:pPr>
          </w:p>
        </w:tc>
        <w:tc>
          <w:tcPr>
            <w:tcW w:w="516" w:type="dxa"/>
            <w:vMerge w:val="continue"/>
            <w:tcBorders>
              <w:top w:val="single" w:color="auto" w:sz="4" w:space="0"/>
              <w:left w:val="single" w:color="auto" w:sz="4" w:space="0"/>
              <w:right w:val="single" w:color="auto" w:sz="4" w:space="0"/>
            </w:tcBorders>
            <w:vAlign w:val="center"/>
          </w:tcPr>
          <w:p w14:paraId="53E52297">
            <w:pPr>
              <w:jc w:val="center"/>
              <w:rPr>
                <w:rFonts w:ascii="宋体" w:hAnsi="宋体" w:eastAsia="宋体" w:cs="宋体"/>
                <w:kern w:val="0"/>
                <w:sz w:val="18"/>
                <w:szCs w:val="18"/>
              </w:rPr>
            </w:pPr>
          </w:p>
        </w:tc>
        <w:tc>
          <w:tcPr>
            <w:tcW w:w="515" w:type="dxa"/>
            <w:tcBorders>
              <w:top w:val="single" w:color="auto" w:sz="4" w:space="0"/>
              <w:left w:val="single" w:color="auto" w:sz="4" w:space="0"/>
              <w:right w:val="single" w:color="auto" w:sz="4" w:space="0"/>
            </w:tcBorders>
            <w:vAlign w:val="center"/>
          </w:tcPr>
          <w:p w14:paraId="66267E1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nil"/>
              <w:left w:val="single" w:color="auto" w:sz="4" w:space="0"/>
              <w:right w:val="single" w:color="auto" w:sz="4" w:space="0"/>
            </w:tcBorders>
            <w:vAlign w:val="center"/>
          </w:tcPr>
          <w:p w14:paraId="6C3659E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VOC站点</w:t>
            </w:r>
          </w:p>
        </w:tc>
        <w:tc>
          <w:tcPr>
            <w:tcW w:w="543" w:type="dxa"/>
            <w:tcBorders>
              <w:top w:val="single" w:color="auto" w:sz="4" w:space="0"/>
              <w:left w:val="nil"/>
              <w:bottom w:val="single" w:color="auto" w:sz="4" w:space="0"/>
              <w:right w:val="single" w:color="auto" w:sz="4" w:space="0"/>
            </w:tcBorders>
            <w:vAlign w:val="center"/>
          </w:tcPr>
          <w:p w14:paraId="23843B24">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eastAsia="zh-CN"/>
              </w:rPr>
            </w:pPr>
            <w:ins w:id="84" w:author="Administrator" w:date="2025-01-20T15:43:38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
          <w:p w14:paraId="13711847">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&gt;=1个</w:t>
            </w:r>
          </w:p>
        </w:tc>
        <w:tc>
          <w:tcPr>
            <w:tcW w:w="671" w:type="dxa"/>
            <w:tcBorders>
              <w:top w:val="single" w:color="auto" w:sz="4" w:space="0"/>
              <w:left w:val="nil"/>
              <w:bottom w:val="single" w:color="auto" w:sz="4" w:space="0"/>
              <w:right w:val="single" w:color="auto" w:sz="4" w:space="0"/>
            </w:tcBorders>
            <w:vAlign w:val="center"/>
          </w:tcPr>
          <w:p w14:paraId="555E8EE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621" w:type="dxa"/>
            <w:tcBorders>
              <w:top w:val="nil"/>
              <w:left w:val="nil"/>
              <w:bottom w:val="single" w:color="auto" w:sz="4" w:space="0"/>
              <w:right w:val="single" w:color="auto" w:sz="4" w:space="0"/>
            </w:tcBorders>
            <w:vAlign w:val="center"/>
          </w:tcPr>
          <w:p w14:paraId="7457E859">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C0F8D27">
            <w:pPr>
              <w:keepNext w:val="0"/>
              <w:keepLines w:val="0"/>
              <w:widowControl/>
              <w:suppressLineNumbers w:val="0"/>
              <w:jc w:val="center"/>
              <w:textAlignment w:val="center"/>
              <w:rPr>
                <w:rFonts w:ascii="宋体" w:hAnsi="宋体" w:eastAsia="宋体" w:cs="宋体"/>
                <w:kern w:val="0"/>
                <w:sz w:val="18"/>
                <w:szCs w:val="18"/>
              </w:rPr>
            </w:pPr>
            <w:ins w:id="85" w:author="Administrator" w:date="2025-01-20T15:43:40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
          <w:p w14:paraId="576E05C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DB74324">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86" w:author="Administrator" w:date="2025-01-20T15:57:40Z">
              <w:r>
                <w:rPr>
                  <w:rFonts w:hint="eastAsia" w:ascii="宋体" w:hAnsi="宋体" w:cs="宋体"/>
                  <w:i w:val="0"/>
                  <w:color w:val="000000"/>
                  <w:kern w:val="0"/>
                  <w:sz w:val="18"/>
                  <w:szCs w:val="18"/>
                  <w:u w:val="none"/>
                  <w:lang w:val="en-US" w:eastAsia="zh-CN" w:bidi="ar"/>
                </w:rPr>
                <w:t>1</w:t>
              </w:r>
            </w:ins>
          </w:p>
        </w:tc>
        <w:tc>
          <w:tcPr>
            <w:tcW w:w="842" w:type="dxa"/>
            <w:tcBorders>
              <w:top w:val="nil"/>
              <w:left w:val="nil"/>
              <w:bottom w:val="single" w:color="auto" w:sz="4" w:space="0"/>
              <w:right w:val="single" w:color="auto" w:sz="4" w:space="0"/>
            </w:tcBorders>
            <w:vAlign w:val="center"/>
          </w:tcPr>
          <w:p w14:paraId="645D4749">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03746422">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7AB8AE90">
            <w:pPr>
              <w:jc w:val="center"/>
            </w:pPr>
          </w:p>
        </w:tc>
      </w:tr>
      <w:tr w14:paraId="0EE41F7C">
        <w:tblPrEx>
          <w:tblCellMar>
            <w:top w:w="0" w:type="dxa"/>
            <w:left w:w="108" w:type="dxa"/>
            <w:bottom w:w="0" w:type="dxa"/>
            <w:right w:w="108" w:type="dxa"/>
          </w:tblCellMar>
        </w:tblPrEx>
        <w:trPr>
          <w:trHeight w:val="405" w:hRule="exact"/>
          <w:jc w:val="center"/>
        </w:trPr>
        <w:tc>
          <w:tcPr>
            <w:tcW w:w="515" w:type="dxa"/>
            <w:vMerge w:val="continue"/>
            <w:tcBorders>
              <w:left w:val="single" w:color="auto" w:sz="4" w:space="0"/>
              <w:right w:val="single" w:color="auto" w:sz="4" w:space="0"/>
            </w:tcBorders>
            <w:vAlign w:val="center"/>
          </w:tcPr>
          <w:p w14:paraId="05F3068D">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1EBCA452">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743EE30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30F9AF53">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降尘</w:t>
            </w:r>
            <w:ins w:id="87" w:author="Administrator" w:date="2025-01-20T15:44:04Z">
              <w:r>
                <w:rPr>
                  <w:rFonts w:hint="eastAsia" w:ascii="宋体" w:hAnsi="宋体" w:cs="宋体"/>
                  <w:i w:val="0"/>
                  <w:color w:val="000000"/>
                  <w:kern w:val="0"/>
                  <w:sz w:val="18"/>
                  <w:szCs w:val="18"/>
                  <w:u w:val="none"/>
                  <w:lang w:val="en-US" w:eastAsia="zh-CN" w:bidi="ar"/>
                </w:rPr>
                <w:t>酸雨</w:t>
              </w:r>
            </w:ins>
            <w:ins w:id="88" w:author="Administrator" w:date="2025-01-20T15:44:07Z">
              <w:r>
                <w:rPr>
                  <w:rFonts w:hint="eastAsia" w:ascii="宋体" w:hAnsi="宋体" w:cs="宋体"/>
                  <w:i w:val="0"/>
                  <w:color w:val="000000"/>
                  <w:kern w:val="0"/>
                  <w:sz w:val="18"/>
                  <w:szCs w:val="18"/>
                  <w:u w:val="none"/>
                  <w:lang w:val="en-US" w:eastAsia="zh-CN" w:bidi="ar"/>
                </w:rPr>
                <w:t>降尘</w:t>
              </w:r>
            </w:ins>
            <w:r>
              <w:rPr>
                <w:rFonts w:hint="eastAsia" w:ascii="宋体" w:hAnsi="宋体" w:eastAsia="宋体" w:cs="宋体"/>
                <w:i w:val="0"/>
                <w:color w:val="000000"/>
                <w:kern w:val="0"/>
                <w:sz w:val="18"/>
                <w:szCs w:val="18"/>
                <w:u w:val="none"/>
                <w:lang w:val="en-US" w:eastAsia="zh-CN" w:bidi="ar"/>
              </w:rPr>
              <w:t>点位</w:t>
            </w:r>
          </w:p>
        </w:tc>
        <w:tc>
          <w:tcPr>
            <w:tcW w:w="543" w:type="dxa"/>
            <w:tcBorders>
              <w:top w:val="single" w:color="auto" w:sz="4" w:space="0"/>
              <w:left w:val="nil"/>
              <w:bottom w:val="single" w:color="auto" w:sz="4" w:space="0"/>
              <w:right w:val="single" w:color="auto" w:sz="4" w:space="0"/>
            </w:tcBorders>
            <w:vAlign w:val="center"/>
          </w:tcPr>
          <w:p w14:paraId="044E4ACA">
            <w:pPr>
              <w:keepNext w:val="0"/>
              <w:keepLines w:val="0"/>
              <w:widowControl/>
              <w:suppressLineNumbers w:val="0"/>
              <w:jc w:val="center"/>
              <w:textAlignment w:val="center"/>
              <w:rPr>
                <w:rFonts w:ascii="宋体" w:hAnsi="宋体" w:eastAsia="宋体" w:cs="宋体"/>
                <w:color w:val="000000"/>
                <w:kern w:val="0"/>
                <w:sz w:val="20"/>
                <w:szCs w:val="20"/>
                <w:highlight w:val="none"/>
              </w:rPr>
            </w:pPr>
            <w:ins w:id="89" w:author="Administrator" w:date="2025-01-20T15:44:40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
          <w:p w14:paraId="260D5AF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&gt;=2</w:t>
            </w:r>
            <w:ins w:id="90" w:author="Administrator" w:date="2025-01-20T15:44:29Z">
              <w:r>
                <w:rPr>
                  <w:rFonts w:hint="eastAsia" w:ascii="宋体" w:hAnsi="宋体" w:cs="宋体"/>
                  <w:i w:val="0"/>
                  <w:color w:val="000000"/>
                  <w:kern w:val="0"/>
                  <w:sz w:val="18"/>
                  <w:szCs w:val="18"/>
                  <w:u w:val="none"/>
                  <w:lang w:val="en-US" w:eastAsia="zh-CN" w:bidi="ar"/>
                </w:rPr>
                <w:t>5</w:t>
              </w:r>
            </w:ins>
            <w:r>
              <w:rPr>
                <w:rFonts w:hint="eastAsia" w:ascii="宋体" w:hAnsi="宋体" w:eastAsia="宋体" w:cs="宋体"/>
                <w:i w:val="0"/>
                <w:color w:val="000000"/>
                <w:kern w:val="0"/>
                <w:sz w:val="18"/>
                <w:szCs w:val="18"/>
                <w:u w:val="none"/>
                <w:lang w:val="en-US" w:eastAsia="zh-CN" w:bidi="ar"/>
              </w:rPr>
              <w:t>个</w:t>
            </w:r>
          </w:p>
        </w:tc>
        <w:tc>
          <w:tcPr>
            <w:tcW w:w="671" w:type="dxa"/>
            <w:tcBorders>
              <w:top w:val="single" w:color="auto" w:sz="4" w:space="0"/>
              <w:left w:val="nil"/>
              <w:bottom w:val="single" w:color="auto" w:sz="4" w:space="0"/>
              <w:right w:val="single" w:color="auto" w:sz="4" w:space="0"/>
            </w:tcBorders>
            <w:vAlign w:val="center"/>
          </w:tcPr>
          <w:p w14:paraId="7F3B63AD">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2</w:t>
            </w:r>
            <w:ins w:id="91" w:author="Administrator" w:date="2025-01-20T15:44:32Z">
              <w:r>
                <w:rPr>
                  <w:rFonts w:hint="eastAsia" w:ascii="宋体" w:hAnsi="宋体" w:cs="宋体"/>
                  <w:i w:val="0"/>
                  <w:color w:val="000000"/>
                  <w:kern w:val="0"/>
                  <w:sz w:val="18"/>
                  <w:szCs w:val="18"/>
                  <w:u w:val="none"/>
                  <w:lang w:val="en-US" w:eastAsia="zh-CN" w:bidi="ar"/>
                </w:rPr>
                <w:t>5</w:t>
              </w:r>
            </w:ins>
            <w:r>
              <w:rPr>
                <w:rFonts w:hint="eastAsia" w:ascii="宋体" w:hAnsi="宋体" w:eastAsia="宋体" w:cs="宋体"/>
                <w:i w:val="0"/>
                <w:color w:val="000000"/>
                <w:kern w:val="0"/>
                <w:sz w:val="18"/>
                <w:szCs w:val="18"/>
                <w:u w:val="none"/>
                <w:lang w:val="en-US" w:eastAsia="zh-CN" w:bidi="ar"/>
              </w:rPr>
              <w:t>个</w:t>
            </w:r>
          </w:p>
        </w:tc>
        <w:tc>
          <w:tcPr>
            <w:tcW w:w="621" w:type="dxa"/>
            <w:tcBorders>
              <w:top w:val="nil"/>
              <w:left w:val="nil"/>
              <w:bottom w:val="single" w:color="auto" w:sz="4" w:space="0"/>
              <w:right w:val="single" w:color="auto" w:sz="4" w:space="0"/>
            </w:tcBorders>
            <w:vAlign w:val="center"/>
          </w:tcPr>
          <w:p w14:paraId="6E7DA2C4">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3DCC1FAD">
            <w:pPr>
              <w:keepNext w:val="0"/>
              <w:keepLines w:val="0"/>
              <w:widowControl/>
              <w:suppressLineNumbers w:val="0"/>
              <w:jc w:val="center"/>
              <w:textAlignment w:val="center"/>
              <w:rPr>
                <w:rFonts w:ascii="宋体" w:hAnsi="宋体" w:eastAsia="宋体" w:cs="宋体"/>
                <w:kern w:val="0"/>
                <w:sz w:val="18"/>
                <w:szCs w:val="18"/>
              </w:rPr>
            </w:pPr>
            <w:ins w:id="92" w:author="Administrator" w:date="2025-01-20T15:44:42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
          <w:p w14:paraId="20859EB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49F673EC">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93" w:author="Administrator" w:date="2025-01-20T15:57:44Z">
              <w:r>
                <w:rPr>
                  <w:rFonts w:hint="eastAsia" w:ascii="宋体" w:hAnsi="宋体" w:cs="宋体"/>
                  <w:i w:val="0"/>
                  <w:color w:val="000000"/>
                  <w:kern w:val="0"/>
                  <w:sz w:val="18"/>
                  <w:szCs w:val="18"/>
                  <w:u w:val="none"/>
                  <w:lang w:val="en-US" w:eastAsia="zh-CN" w:bidi="ar"/>
                </w:rPr>
                <w:t>5</w:t>
              </w:r>
            </w:ins>
          </w:p>
        </w:tc>
        <w:tc>
          <w:tcPr>
            <w:tcW w:w="842" w:type="dxa"/>
            <w:tcBorders>
              <w:top w:val="nil"/>
              <w:left w:val="nil"/>
              <w:bottom w:val="single" w:color="auto" w:sz="4" w:space="0"/>
              <w:right w:val="single" w:color="auto" w:sz="4" w:space="0"/>
            </w:tcBorders>
            <w:vAlign w:val="center"/>
          </w:tcPr>
          <w:p w14:paraId="496EB463">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116057F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48F7220D">
            <w:pPr>
              <w:jc w:val="center"/>
            </w:pPr>
          </w:p>
        </w:tc>
      </w:tr>
      <w:tr w14:paraId="3E17D9E0">
        <w:tblPrEx>
          <w:tblCellMar>
            <w:top w:w="0" w:type="dxa"/>
            <w:left w:w="108" w:type="dxa"/>
            <w:bottom w:w="0" w:type="dxa"/>
            <w:right w:w="108" w:type="dxa"/>
          </w:tblCellMar>
        </w:tblPrEx>
        <w:trPr>
          <w:trHeight w:val="555" w:hRule="exact"/>
          <w:jc w:val="center"/>
        </w:trPr>
        <w:tc>
          <w:tcPr>
            <w:tcW w:w="515" w:type="dxa"/>
            <w:vMerge w:val="continue"/>
            <w:tcBorders>
              <w:left w:val="single" w:color="auto" w:sz="4" w:space="0"/>
              <w:right w:val="single" w:color="auto" w:sz="4" w:space="0"/>
            </w:tcBorders>
            <w:vAlign w:val="center"/>
          </w:tcPr>
          <w:p w14:paraId="441A4878">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6201D9A0">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A301EC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1D8BF285">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集中式生活饮用水水源地水质监测点位数量</w:t>
            </w:r>
          </w:p>
        </w:tc>
        <w:tc>
          <w:tcPr>
            <w:tcW w:w="543" w:type="dxa"/>
            <w:tcBorders>
              <w:top w:val="single" w:color="auto" w:sz="4" w:space="0"/>
              <w:left w:val="nil"/>
              <w:bottom w:val="single" w:color="auto" w:sz="4" w:space="0"/>
              <w:right w:val="single" w:color="auto" w:sz="4" w:space="0"/>
            </w:tcBorders>
            <w:vAlign w:val="center"/>
          </w:tcPr>
          <w:p w14:paraId="6A8F7342">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94" w:author="Administrator" w:date="2025-01-20T15:44:54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
          <w:p w14:paraId="2B95595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&gt;=11个</w:t>
            </w:r>
          </w:p>
        </w:tc>
        <w:tc>
          <w:tcPr>
            <w:tcW w:w="671" w:type="dxa"/>
            <w:tcBorders>
              <w:top w:val="single" w:color="auto" w:sz="4" w:space="0"/>
              <w:left w:val="nil"/>
              <w:bottom w:val="single" w:color="auto" w:sz="4" w:space="0"/>
              <w:right w:val="single" w:color="auto" w:sz="4" w:space="0"/>
            </w:tcBorders>
            <w:vAlign w:val="center"/>
          </w:tcPr>
          <w:p w14:paraId="4B0D7CA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11个</w:t>
            </w:r>
          </w:p>
        </w:tc>
        <w:tc>
          <w:tcPr>
            <w:tcW w:w="621" w:type="dxa"/>
            <w:tcBorders>
              <w:top w:val="nil"/>
              <w:left w:val="nil"/>
              <w:bottom w:val="single" w:color="auto" w:sz="4" w:space="0"/>
              <w:right w:val="single" w:color="auto" w:sz="4" w:space="0"/>
            </w:tcBorders>
            <w:vAlign w:val="center"/>
          </w:tcPr>
          <w:p w14:paraId="138C7C75">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052AE429">
            <w:pPr>
              <w:keepNext w:val="0"/>
              <w:keepLines w:val="0"/>
              <w:widowControl/>
              <w:suppressLineNumbers w:val="0"/>
              <w:jc w:val="center"/>
              <w:textAlignment w:val="center"/>
              <w:rPr>
                <w:rFonts w:ascii="宋体" w:hAnsi="宋体" w:eastAsia="宋体" w:cs="宋体"/>
                <w:kern w:val="0"/>
                <w:sz w:val="18"/>
                <w:szCs w:val="18"/>
              </w:rPr>
            </w:pPr>
            <w:ins w:id="95" w:author="Administrator" w:date="2025-01-20T15:44:56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
          <w:p w14:paraId="4390827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57CD7D20">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96" w:author="Administrator" w:date="2025-01-20T15:57:49Z">
              <w:r>
                <w:rPr>
                  <w:rFonts w:hint="eastAsia" w:ascii="宋体" w:hAnsi="宋体" w:cs="宋体"/>
                  <w:i w:val="0"/>
                  <w:color w:val="000000"/>
                  <w:kern w:val="0"/>
                  <w:sz w:val="18"/>
                  <w:szCs w:val="18"/>
                  <w:u w:val="none"/>
                  <w:lang w:val="en-US" w:eastAsia="zh-CN" w:bidi="ar"/>
                </w:rPr>
                <w:t>11</w:t>
              </w:r>
            </w:ins>
          </w:p>
        </w:tc>
        <w:tc>
          <w:tcPr>
            <w:tcW w:w="842" w:type="dxa"/>
            <w:tcBorders>
              <w:top w:val="nil"/>
              <w:left w:val="nil"/>
              <w:bottom w:val="single" w:color="auto" w:sz="4" w:space="0"/>
              <w:right w:val="single" w:color="auto" w:sz="4" w:space="0"/>
            </w:tcBorders>
            <w:vAlign w:val="center"/>
          </w:tcPr>
          <w:p w14:paraId="1E851CA7">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66E7E318">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21A48239">
            <w:pPr>
              <w:jc w:val="center"/>
            </w:pPr>
          </w:p>
        </w:tc>
      </w:tr>
      <w:tr w14:paraId="6B60969C">
        <w:tblPrEx>
          <w:tblCellMar>
            <w:top w:w="0" w:type="dxa"/>
            <w:left w:w="108" w:type="dxa"/>
            <w:bottom w:w="0" w:type="dxa"/>
            <w:right w:w="108" w:type="dxa"/>
          </w:tblCellMar>
        </w:tblPrEx>
        <w:trPr>
          <w:trHeight w:val="804" w:hRule="exact"/>
          <w:jc w:val="center"/>
        </w:trPr>
        <w:tc>
          <w:tcPr>
            <w:tcW w:w="515" w:type="dxa"/>
            <w:vMerge w:val="continue"/>
            <w:tcBorders>
              <w:left w:val="single" w:color="auto" w:sz="4" w:space="0"/>
              <w:right w:val="single" w:color="auto" w:sz="4" w:space="0"/>
            </w:tcBorders>
            <w:vAlign w:val="center"/>
          </w:tcPr>
          <w:p w14:paraId="6092AA80">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1F137C6A">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7074439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7E714E64">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国控、区控河流断面</w:t>
            </w:r>
          </w:p>
        </w:tc>
        <w:tc>
          <w:tcPr>
            <w:tcW w:w="543" w:type="dxa"/>
            <w:tcBorders>
              <w:top w:val="single" w:color="auto" w:sz="4" w:space="0"/>
              <w:left w:val="nil"/>
              <w:bottom w:val="single" w:color="auto" w:sz="4" w:space="0"/>
              <w:right w:val="single" w:color="auto" w:sz="4" w:space="0"/>
            </w:tcBorders>
            <w:vAlign w:val="center"/>
          </w:tcPr>
          <w:p w14:paraId="06E39A4D">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97" w:author="Administrator" w:date="2025-01-20T15:45:11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
          <w:p w14:paraId="670DFAD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&gt;=13个</w:t>
            </w:r>
          </w:p>
        </w:tc>
        <w:tc>
          <w:tcPr>
            <w:tcW w:w="671" w:type="dxa"/>
            <w:tcBorders>
              <w:top w:val="single" w:color="auto" w:sz="4" w:space="0"/>
              <w:left w:val="nil"/>
              <w:bottom w:val="single" w:color="auto" w:sz="4" w:space="0"/>
              <w:right w:val="single" w:color="auto" w:sz="4" w:space="0"/>
            </w:tcBorders>
            <w:vAlign w:val="center"/>
          </w:tcPr>
          <w:p w14:paraId="1059A01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13个</w:t>
            </w:r>
          </w:p>
        </w:tc>
        <w:tc>
          <w:tcPr>
            <w:tcW w:w="621" w:type="dxa"/>
            <w:tcBorders>
              <w:top w:val="nil"/>
              <w:left w:val="nil"/>
              <w:bottom w:val="single" w:color="auto" w:sz="4" w:space="0"/>
              <w:right w:val="single" w:color="auto" w:sz="4" w:space="0"/>
            </w:tcBorders>
            <w:vAlign w:val="center"/>
          </w:tcPr>
          <w:p w14:paraId="31B2C3FD">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6A3C826B">
            <w:pPr>
              <w:keepNext w:val="0"/>
              <w:keepLines w:val="0"/>
              <w:widowControl/>
              <w:suppressLineNumbers w:val="0"/>
              <w:jc w:val="center"/>
              <w:textAlignment w:val="center"/>
              <w:rPr>
                <w:rFonts w:ascii="宋体" w:hAnsi="宋体" w:eastAsia="宋体" w:cs="宋体"/>
                <w:kern w:val="0"/>
                <w:sz w:val="18"/>
                <w:szCs w:val="18"/>
              </w:rPr>
            </w:pPr>
            <w:ins w:id="98" w:author="Administrator" w:date="2025-01-20T15:45:10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
          <w:p w14:paraId="1CE7767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39A4013">
            <w:pPr>
              <w:keepNext w:val="0"/>
              <w:keepLines w:val="0"/>
              <w:widowControl/>
              <w:suppressLineNumbers w:val="0"/>
              <w:jc w:val="center"/>
              <w:textAlignment w:val="center"/>
              <w:rPr>
                <w:rFonts w:hint="default" w:ascii="宋体" w:hAnsi="宋体" w:eastAsia="宋体" w:cs="宋体"/>
                <w:kern w:val="0"/>
                <w:sz w:val="18"/>
                <w:szCs w:val="18"/>
                <w:lang w:val="en-US" w:eastAsia="zh-CN"/>
              </w:rPr>
            </w:pPr>
            <w:ins w:id="99" w:author="Administrator" w:date="2025-01-20T15:57:59Z">
              <w:r>
                <w:rPr>
                  <w:rFonts w:hint="eastAsia" w:ascii="宋体" w:hAnsi="宋体" w:cs="宋体"/>
                  <w:i w:val="0"/>
                  <w:color w:val="000000"/>
                  <w:kern w:val="0"/>
                  <w:sz w:val="18"/>
                  <w:szCs w:val="18"/>
                  <w:u w:val="none"/>
                  <w:lang w:val="en-US" w:eastAsia="zh-CN" w:bidi="ar"/>
                </w:rPr>
                <w:t>1</w:t>
              </w:r>
            </w:ins>
            <w:ins w:id="100" w:author="Administrator" w:date="2025-01-20T15:58:01Z">
              <w:r>
                <w:rPr>
                  <w:rFonts w:hint="eastAsia" w:ascii="宋体" w:hAnsi="宋体" w:cs="宋体"/>
                  <w:i w:val="0"/>
                  <w:color w:val="000000"/>
                  <w:kern w:val="0"/>
                  <w:sz w:val="18"/>
                  <w:szCs w:val="18"/>
                  <w:u w:val="none"/>
                  <w:lang w:val="en-US" w:eastAsia="zh-CN" w:bidi="ar"/>
                </w:rPr>
                <w:t>3</w:t>
              </w:r>
            </w:ins>
          </w:p>
        </w:tc>
        <w:tc>
          <w:tcPr>
            <w:tcW w:w="842" w:type="dxa"/>
            <w:tcBorders>
              <w:top w:val="nil"/>
              <w:left w:val="nil"/>
              <w:bottom w:val="single" w:color="auto" w:sz="4" w:space="0"/>
              <w:right w:val="single" w:color="auto" w:sz="4" w:space="0"/>
            </w:tcBorders>
            <w:vAlign w:val="center"/>
          </w:tcPr>
          <w:p w14:paraId="6A54B0D7">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7B348484">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7E604D5B">
            <w:pPr>
              <w:jc w:val="center"/>
            </w:pPr>
          </w:p>
        </w:tc>
      </w:tr>
      <w:tr w14:paraId="706BD709">
        <w:tblPrEx>
          <w:tblCellMar>
            <w:top w:w="0" w:type="dxa"/>
            <w:left w:w="108" w:type="dxa"/>
            <w:bottom w:w="0" w:type="dxa"/>
            <w:right w:w="108" w:type="dxa"/>
          </w:tblCellMar>
        </w:tblPrEx>
        <w:trPr>
          <w:trHeight w:val="585" w:hRule="exact"/>
          <w:jc w:val="center"/>
        </w:trPr>
        <w:tc>
          <w:tcPr>
            <w:tcW w:w="515" w:type="dxa"/>
            <w:vMerge w:val="continue"/>
            <w:tcBorders>
              <w:left w:val="single" w:color="auto" w:sz="4" w:space="0"/>
              <w:right w:val="single" w:color="auto" w:sz="4" w:space="0"/>
            </w:tcBorders>
            <w:vAlign w:val="center"/>
          </w:tcPr>
          <w:p w14:paraId="7DDD8E95">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01358553">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1F5855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1BCEA0DC">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湖库水质监测点位</w:t>
            </w:r>
          </w:p>
        </w:tc>
        <w:tc>
          <w:tcPr>
            <w:tcW w:w="543" w:type="dxa"/>
            <w:tcBorders>
              <w:top w:val="single" w:color="auto" w:sz="4" w:space="0"/>
              <w:left w:val="nil"/>
              <w:bottom w:val="single" w:color="auto" w:sz="4" w:space="0"/>
              <w:right w:val="single" w:color="auto" w:sz="4" w:space="0"/>
            </w:tcBorders>
            <w:vAlign w:val="center"/>
          </w:tcPr>
          <w:p w14:paraId="57BDAF14">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101" w:author="Administrator" w:date="2025-01-20T15:45:26Z">
              <w:r>
                <w:rPr>
                  <w:rFonts w:hint="eastAsia" w:ascii="宋体" w:hAnsi="宋体" w:cs="宋体"/>
                  <w:i w:val="0"/>
                  <w:color w:val="000000"/>
                  <w:kern w:val="0"/>
                  <w:sz w:val="18"/>
                  <w:szCs w:val="18"/>
                  <w:u w:val="none"/>
                  <w:lang w:val="en-US" w:eastAsia="zh-CN" w:bidi="ar"/>
                </w:rPr>
                <w:t>8</w:t>
              </w:r>
            </w:ins>
          </w:p>
        </w:tc>
        <w:tc>
          <w:tcPr>
            <w:tcW w:w="593" w:type="dxa"/>
            <w:tcBorders>
              <w:top w:val="single" w:color="auto" w:sz="4" w:space="0"/>
              <w:left w:val="nil"/>
              <w:bottom w:val="single" w:color="auto" w:sz="4" w:space="0"/>
              <w:right w:val="single" w:color="auto" w:sz="4" w:space="0"/>
            </w:tcBorders>
            <w:vAlign w:val="center"/>
          </w:tcPr>
          <w:p w14:paraId="1D5C588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&gt;=5个</w:t>
            </w:r>
          </w:p>
        </w:tc>
        <w:tc>
          <w:tcPr>
            <w:tcW w:w="671" w:type="dxa"/>
            <w:tcBorders>
              <w:top w:val="single" w:color="auto" w:sz="4" w:space="0"/>
              <w:left w:val="nil"/>
              <w:bottom w:val="single" w:color="auto" w:sz="4" w:space="0"/>
              <w:right w:val="single" w:color="auto" w:sz="4" w:space="0"/>
            </w:tcBorders>
            <w:vAlign w:val="center"/>
          </w:tcPr>
          <w:p w14:paraId="2637EAF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5个</w:t>
            </w:r>
          </w:p>
        </w:tc>
        <w:tc>
          <w:tcPr>
            <w:tcW w:w="621" w:type="dxa"/>
            <w:tcBorders>
              <w:top w:val="nil"/>
              <w:left w:val="nil"/>
              <w:bottom w:val="single" w:color="auto" w:sz="4" w:space="0"/>
              <w:right w:val="single" w:color="auto" w:sz="4" w:space="0"/>
            </w:tcBorders>
            <w:vAlign w:val="center"/>
          </w:tcPr>
          <w:p w14:paraId="5A12E725">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677AB6B5">
            <w:pPr>
              <w:keepNext w:val="0"/>
              <w:keepLines w:val="0"/>
              <w:widowControl/>
              <w:suppressLineNumbers w:val="0"/>
              <w:jc w:val="center"/>
              <w:textAlignment w:val="center"/>
              <w:rPr>
                <w:rFonts w:ascii="宋体" w:hAnsi="宋体" w:eastAsia="宋体" w:cs="宋体"/>
                <w:kern w:val="0"/>
                <w:sz w:val="18"/>
                <w:szCs w:val="18"/>
              </w:rPr>
            </w:pPr>
            <w:ins w:id="102" w:author="Administrator" w:date="2025-01-20T15:45:28Z">
              <w:r>
                <w:rPr>
                  <w:rFonts w:hint="eastAsia" w:ascii="宋体" w:hAnsi="宋体" w:cs="宋体"/>
                  <w:i w:val="0"/>
                  <w:color w:val="000000"/>
                  <w:kern w:val="0"/>
                  <w:sz w:val="18"/>
                  <w:szCs w:val="18"/>
                  <w:u w:val="none"/>
                  <w:lang w:val="en-US" w:eastAsia="zh-CN" w:bidi="ar"/>
                </w:rPr>
                <w:t>8</w:t>
              </w:r>
            </w:ins>
          </w:p>
        </w:tc>
        <w:tc>
          <w:tcPr>
            <w:tcW w:w="572" w:type="dxa"/>
            <w:tcBorders>
              <w:top w:val="nil"/>
              <w:left w:val="nil"/>
              <w:bottom w:val="single" w:color="auto" w:sz="4" w:space="0"/>
              <w:right w:val="single" w:color="auto" w:sz="4" w:space="0"/>
            </w:tcBorders>
            <w:vAlign w:val="center"/>
          </w:tcPr>
          <w:p w14:paraId="6B874F92">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27F4F77B">
            <w:pPr>
              <w:keepNext w:val="0"/>
              <w:keepLines w:val="0"/>
              <w:widowControl/>
              <w:suppressLineNumbers w:val="0"/>
              <w:jc w:val="center"/>
              <w:textAlignment w:val="center"/>
              <w:rPr>
                <w:rFonts w:hint="eastAsia" w:ascii="宋体" w:hAnsi="宋体" w:eastAsia="宋体" w:cs="宋体"/>
                <w:kern w:val="0"/>
                <w:sz w:val="18"/>
                <w:szCs w:val="18"/>
                <w:lang w:val="en-US" w:eastAsia="zh-CN"/>
              </w:rPr>
            </w:pPr>
            <w:ins w:id="103" w:author="Administrator" w:date="2025-01-20T15:58:05Z">
              <w:r>
                <w:rPr>
                  <w:rFonts w:hint="eastAsia" w:ascii="宋体" w:hAnsi="宋体" w:cs="宋体"/>
                  <w:i w:val="0"/>
                  <w:color w:val="000000"/>
                  <w:kern w:val="0"/>
                  <w:sz w:val="18"/>
                  <w:szCs w:val="18"/>
                  <w:u w:val="none"/>
                  <w:lang w:val="en-US" w:eastAsia="zh-CN" w:bidi="ar"/>
                </w:rPr>
                <w:t>5</w:t>
              </w:r>
            </w:ins>
          </w:p>
        </w:tc>
        <w:tc>
          <w:tcPr>
            <w:tcW w:w="842" w:type="dxa"/>
            <w:tcBorders>
              <w:top w:val="nil"/>
              <w:left w:val="nil"/>
              <w:bottom w:val="single" w:color="auto" w:sz="4" w:space="0"/>
              <w:right w:val="single" w:color="auto" w:sz="4" w:space="0"/>
            </w:tcBorders>
            <w:vAlign w:val="center"/>
          </w:tcPr>
          <w:p w14:paraId="7F7B2440">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117DEA2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587A71A1">
            <w:pPr>
              <w:jc w:val="center"/>
            </w:pPr>
          </w:p>
        </w:tc>
      </w:tr>
      <w:tr w14:paraId="7480174E">
        <w:tblPrEx>
          <w:tblCellMar>
            <w:top w:w="0" w:type="dxa"/>
            <w:left w:w="108" w:type="dxa"/>
            <w:bottom w:w="0" w:type="dxa"/>
            <w:right w:w="108" w:type="dxa"/>
          </w:tblCellMar>
        </w:tblPrEx>
        <w:trPr>
          <w:trHeight w:val="630" w:hRule="exact"/>
          <w:jc w:val="center"/>
        </w:trPr>
        <w:tc>
          <w:tcPr>
            <w:tcW w:w="515" w:type="dxa"/>
            <w:vMerge w:val="continue"/>
            <w:tcBorders>
              <w:left w:val="single" w:color="auto" w:sz="4" w:space="0"/>
              <w:right w:val="single" w:color="auto" w:sz="4" w:space="0"/>
            </w:tcBorders>
            <w:vAlign w:val="center"/>
          </w:tcPr>
          <w:p w14:paraId="60EEFC70">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524A5D5A">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5060731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left w:val="single" w:color="auto" w:sz="4" w:space="0"/>
              <w:bottom w:val="single" w:color="auto" w:sz="4" w:space="0"/>
              <w:right w:val="single" w:color="auto" w:sz="4" w:space="0"/>
            </w:tcBorders>
            <w:vAlign w:val="center"/>
          </w:tcPr>
          <w:p w14:paraId="0FA4E2A4">
            <w:pPr>
              <w:keepNext w:val="0"/>
              <w:keepLines w:val="0"/>
              <w:widowControl/>
              <w:suppressLineNumbers w:val="0"/>
              <w:jc w:val="left"/>
              <w:textAlignment w:val="center"/>
              <w:rPr>
                <w:rFonts w:ascii="宋体" w:hAnsi="宋体" w:eastAsia="宋体" w:cs="宋体"/>
                <w:kern w:val="0"/>
                <w:sz w:val="18"/>
                <w:szCs w:val="18"/>
              </w:rPr>
            </w:pPr>
            <w:ins w:id="104" w:author="Administrator" w:date="2025-01-20T15:46:10Z">
              <w:r>
                <w:rPr>
                  <w:rFonts w:hint="eastAsia" w:ascii="宋体" w:hAnsi="宋体" w:cs="宋体"/>
                  <w:i w:val="0"/>
                  <w:color w:val="000000"/>
                  <w:kern w:val="0"/>
                  <w:sz w:val="18"/>
                  <w:szCs w:val="18"/>
                  <w:u w:val="none"/>
                  <w:lang w:val="en-US" w:eastAsia="zh-CN" w:bidi="ar"/>
                </w:rPr>
                <w:t>监测</w:t>
              </w:r>
            </w:ins>
            <w:ins w:id="105" w:author="Administrator" w:date="2025-01-20T15:46:13Z">
              <w:r>
                <w:rPr>
                  <w:rFonts w:hint="eastAsia" w:ascii="宋体" w:hAnsi="宋体" w:cs="宋体"/>
                  <w:i w:val="0"/>
                  <w:color w:val="000000"/>
                  <w:kern w:val="0"/>
                  <w:sz w:val="18"/>
                  <w:szCs w:val="18"/>
                  <w:u w:val="none"/>
                  <w:lang w:val="en-US" w:eastAsia="zh-CN" w:bidi="ar"/>
                </w:rPr>
                <w:t>数据</w:t>
              </w:r>
            </w:ins>
            <w:ins w:id="106" w:author="Administrator" w:date="2025-01-20T15:46:51Z">
              <w:r>
                <w:rPr>
                  <w:rFonts w:hint="eastAsia" w:ascii="宋体" w:hAnsi="宋体" w:cs="宋体"/>
                  <w:i w:val="0"/>
                  <w:color w:val="000000"/>
                  <w:kern w:val="0"/>
                  <w:sz w:val="18"/>
                  <w:szCs w:val="18"/>
                  <w:u w:val="none"/>
                  <w:lang w:val="en-US" w:eastAsia="zh-CN" w:bidi="ar"/>
                </w:rPr>
                <w:t>的</w:t>
              </w:r>
            </w:ins>
            <w:ins w:id="107" w:author="Administrator" w:date="2025-01-20T15:46:53Z">
              <w:r>
                <w:rPr>
                  <w:rFonts w:hint="eastAsia" w:ascii="宋体" w:hAnsi="宋体" w:cs="宋体"/>
                  <w:i w:val="0"/>
                  <w:color w:val="000000"/>
                  <w:kern w:val="0"/>
                  <w:sz w:val="18"/>
                  <w:szCs w:val="18"/>
                  <w:u w:val="none"/>
                  <w:lang w:val="en-US" w:eastAsia="zh-CN" w:bidi="ar"/>
                </w:rPr>
                <w:t>准确</w:t>
              </w:r>
            </w:ins>
            <w:ins w:id="108" w:author="Administrator" w:date="2025-01-20T15:46:55Z">
              <w:r>
                <w:rPr>
                  <w:rFonts w:hint="eastAsia" w:ascii="宋体" w:hAnsi="宋体" w:cs="宋体"/>
                  <w:i w:val="0"/>
                  <w:color w:val="000000"/>
                  <w:kern w:val="0"/>
                  <w:sz w:val="18"/>
                  <w:szCs w:val="18"/>
                  <w:u w:val="none"/>
                  <w:lang w:val="en-US" w:eastAsia="zh-CN" w:bidi="ar"/>
                </w:rPr>
                <w:t>性</w:t>
              </w:r>
            </w:ins>
          </w:p>
        </w:tc>
        <w:tc>
          <w:tcPr>
            <w:tcW w:w="543" w:type="dxa"/>
            <w:tcBorders>
              <w:top w:val="single" w:color="auto" w:sz="4" w:space="0"/>
              <w:left w:val="nil"/>
              <w:bottom w:val="single" w:color="auto" w:sz="4" w:space="0"/>
              <w:right w:val="single" w:color="auto" w:sz="4" w:space="0"/>
            </w:tcBorders>
            <w:vAlign w:val="center"/>
          </w:tcPr>
          <w:p w14:paraId="15CD4930">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ins w:id="109" w:author="Administrator" w:date="2025-01-20T15:47:03Z">
              <w:r>
                <w:rPr>
                  <w:rFonts w:hint="eastAsia" w:ascii="宋体" w:hAnsi="宋体" w:cs="宋体"/>
                  <w:i w:val="0"/>
                  <w:color w:val="000000"/>
                  <w:kern w:val="0"/>
                  <w:sz w:val="18"/>
                  <w:szCs w:val="18"/>
                  <w:u w:val="none"/>
                  <w:lang w:val="en-US" w:eastAsia="zh-CN" w:bidi="ar"/>
                </w:rPr>
                <w:t>5</w:t>
              </w:r>
            </w:ins>
          </w:p>
        </w:tc>
        <w:tc>
          <w:tcPr>
            <w:tcW w:w="593" w:type="dxa"/>
            <w:tcBorders>
              <w:top w:val="single" w:color="auto" w:sz="4" w:space="0"/>
              <w:left w:val="nil"/>
              <w:bottom w:val="single" w:color="auto" w:sz="4" w:space="0"/>
              <w:right w:val="single" w:color="auto" w:sz="4" w:space="0"/>
            </w:tcBorders>
            <w:vAlign w:val="center"/>
          </w:tcPr>
          <w:p w14:paraId="2EE6B18B">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6032532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4B423D38">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199EF03D">
            <w:pPr>
              <w:keepNext w:val="0"/>
              <w:keepLines w:val="0"/>
              <w:widowControl/>
              <w:suppressLineNumbers w:val="0"/>
              <w:jc w:val="center"/>
              <w:textAlignment w:val="center"/>
              <w:rPr>
                <w:rFonts w:ascii="宋体" w:hAnsi="宋体" w:eastAsia="宋体" w:cs="宋体"/>
                <w:kern w:val="0"/>
                <w:sz w:val="18"/>
                <w:szCs w:val="18"/>
              </w:rPr>
            </w:pPr>
            <w:ins w:id="110" w:author="Administrator" w:date="2025-01-20T15:47:05Z">
              <w:r>
                <w:rPr>
                  <w:rFonts w:hint="eastAsia" w:ascii="宋体" w:hAnsi="宋体" w:cs="宋体"/>
                  <w:i w:val="0"/>
                  <w:color w:val="000000"/>
                  <w:kern w:val="0"/>
                  <w:sz w:val="18"/>
                  <w:szCs w:val="18"/>
                  <w:u w:val="none"/>
                  <w:lang w:val="en-US" w:eastAsia="zh-CN" w:bidi="ar"/>
                </w:rPr>
                <w:t>5</w:t>
              </w:r>
            </w:ins>
          </w:p>
        </w:tc>
        <w:tc>
          <w:tcPr>
            <w:tcW w:w="572" w:type="dxa"/>
            <w:tcBorders>
              <w:top w:val="nil"/>
              <w:left w:val="nil"/>
              <w:bottom w:val="single" w:color="auto" w:sz="4" w:space="0"/>
              <w:right w:val="single" w:color="auto" w:sz="4" w:space="0"/>
            </w:tcBorders>
            <w:vAlign w:val="center"/>
          </w:tcPr>
          <w:p w14:paraId="5516A0C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3912A91D">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4621C7C7">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61E53218">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334ED55F">
            <w:pPr>
              <w:jc w:val="center"/>
            </w:pPr>
          </w:p>
        </w:tc>
      </w:tr>
      <w:tr w14:paraId="2A133CAB">
        <w:tblPrEx>
          <w:tblCellMar>
            <w:top w:w="0" w:type="dxa"/>
            <w:left w:w="108" w:type="dxa"/>
            <w:bottom w:w="0" w:type="dxa"/>
            <w:right w:w="108" w:type="dxa"/>
          </w:tblCellMar>
        </w:tblPrEx>
        <w:trPr>
          <w:trHeight w:val="990" w:hRule="exact"/>
          <w:jc w:val="center"/>
        </w:trPr>
        <w:tc>
          <w:tcPr>
            <w:tcW w:w="515" w:type="dxa"/>
            <w:vMerge w:val="continue"/>
            <w:tcBorders>
              <w:left w:val="single" w:color="auto" w:sz="4" w:space="0"/>
              <w:right w:val="single" w:color="auto" w:sz="4" w:space="0"/>
            </w:tcBorders>
            <w:vAlign w:val="center"/>
          </w:tcPr>
          <w:p w14:paraId="61E0A3C8">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701548C6">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D320E9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top w:val="nil"/>
              <w:left w:val="single" w:color="auto" w:sz="4" w:space="0"/>
              <w:bottom w:val="single" w:color="auto" w:sz="4" w:space="0"/>
              <w:right w:val="single" w:color="auto" w:sz="4" w:space="0"/>
            </w:tcBorders>
            <w:vAlign w:val="center"/>
          </w:tcPr>
          <w:p w14:paraId="6F441930">
            <w:pPr>
              <w:keepNext w:val="0"/>
              <w:keepLines w:val="0"/>
              <w:widowControl/>
              <w:suppressLineNumbers w:val="0"/>
              <w:jc w:val="left"/>
              <w:textAlignment w:val="center"/>
              <w:rPr>
                <w:rFonts w:ascii="宋体" w:hAnsi="宋体" w:eastAsia="宋体" w:cs="宋体"/>
                <w:kern w:val="0"/>
                <w:sz w:val="18"/>
                <w:szCs w:val="18"/>
              </w:rPr>
            </w:pPr>
            <w:ins w:id="111" w:author="Administrator" w:date="2025-01-20T15:47:38Z">
              <w:r>
                <w:rPr>
                  <w:rFonts w:hint="eastAsia" w:ascii="宋体" w:hAnsi="宋体" w:cs="宋体"/>
                  <w:i w:val="0"/>
                  <w:color w:val="000000"/>
                  <w:kern w:val="0"/>
                  <w:sz w:val="18"/>
                  <w:szCs w:val="18"/>
                  <w:u w:val="none"/>
                  <w:lang w:val="en-US" w:eastAsia="zh-CN" w:bidi="ar"/>
                </w:rPr>
                <w:t>生态</w:t>
              </w:r>
            </w:ins>
            <w:ins w:id="112" w:author="Administrator" w:date="2025-01-20T15:47:40Z">
              <w:r>
                <w:rPr>
                  <w:rFonts w:hint="eastAsia" w:ascii="宋体" w:hAnsi="宋体" w:cs="宋体"/>
                  <w:i w:val="0"/>
                  <w:color w:val="000000"/>
                  <w:kern w:val="0"/>
                  <w:sz w:val="18"/>
                  <w:szCs w:val="18"/>
                  <w:u w:val="none"/>
                  <w:lang w:val="en-US" w:eastAsia="zh-CN" w:bidi="ar"/>
                </w:rPr>
                <w:t>环境</w:t>
              </w:r>
            </w:ins>
            <w:ins w:id="113" w:author="Administrator" w:date="2025-01-20T15:47:41Z">
              <w:r>
                <w:rPr>
                  <w:rFonts w:hint="eastAsia" w:ascii="宋体" w:hAnsi="宋体" w:cs="宋体"/>
                  <w:i w:val="0"/>
                  <w:color w:val="000000"/>
                  <w:kern w:val="0"/>
                  <w:sz w:val="18"/>
                  <w:szCs w:val="18"/>
                  <w:u w:val="none"/>
                  <w:lang w:val="en-US" w:eastAsia="zh-CN" w:bidi="ar"/>
                </w:rPr>
                <w:t>监测</w:t>
              </w:r>
            </w:ins>
            <w:ins w:id="114" w:author="Administrator" w:date="2025-01-20T15:47:45Z">
              <w:r>
                <w:rPr>
                  <w:rFonts w:hint="eastAsia" w:ascii="宋体" w:hAnsi="宋体" w:cs="宋体"/>
                  <w:i w:val="0"/>
                  <w:color w:val="000000"/>
                  <w:kern w:val="0"/>
                  <w:sz w:val="18"/>
                  <w:szCs w:val="18"/>
                  <w:u w:val="none"/>
                  <w:lang w:val="en-US" w:eastAsia="zh-CN" w:bidi="ar"/>
                </w:rPr>
                <w:t>按时</w:t>
              </w:r>
            </w:ins>
            <w:ins w:id="115" w:author="Administrator" w:date="2025-01-20T15:47:48Z">
              <w:r>
                <w:rPr>
                  <w:rFonts w:hint="eastAsia" w:ascii="宋体" w:hAnsi="宋体" w:cs="宋体"/>
                  <w:i w:val="0"/>
                  <w:color w:val="000000"/>
                  <w:kern w:val="0"/>
                  <w:sz w:val="18"/>
                  <w:szCs w:val="18"/>
                  <w:u w:val="none"/>
                  <w:lang w:val="en-US" w:eastAsia="zh-CN" w:bidi="ar"/>
                </w:rPr>
                <w:t>完成</w:t>
              </w:r>
            </w:ins>
            <w:ins w:id="116" w:author="Administrator" w:date="2025-01-20T15:47:49Z">
              <w:r>
                <w:rPr>
                  <w:rFonts w:hint="eastAsia" w:ascii="宋体" w:hAnsi="宋体" w:cs="宋体"/>
                  <w:i w:val="0"/>
                  <w:color w:val="000000"/>
                  <w:kern w:val="0"/>
                  <w:sz w:val="18"/>
                  <w:szCs w:val="18"/>
                  <w:u w:val="none"/>
                  <w:lang w:val="en-US" w:eastAsia="zh-CN" w:bidi="ar"/>
                </w:rPr>
                <w:t>率</w:t>
              </w:r>
            </w:ins>
          </w:p>
        </w:tc>
        <w:tc>
          <w:tcPr>
            <w:tcW w:w="543" w:type="dxa"/>
            <w:tcBorders>
              <w:top w:val="single" w:color="auto" w:sz="4" w:space="0"/>
              <w:left w:val="nil"/>
              <w:bottom w:val="single" w:color="auto" w:sz="4" w:space="0"/>
              <w:right w:val="single" w:color="auto" w:sz="4" w:space="0"/>
            </w:tcBorders>
            <w:vAlign w:val="center"/>
          </w:tcPr>
          <w:p w14:paraId="223E6AFD">
            <w:pPr>
              <w:keepNext w:val="0"/>
              <w:keepLines w:val="0"/>
              <w:widowControl/>
              <w:suppressLineNumbers w:val="0"/>
              <w:jc w:val="center"/>
              <w:textAlignment w:val="center"/>
              <w:rPr>
                <w:rFonts w:ascii="宋体" w:hAnsi="宋体" w:eastAsia="宋体" w:cs="宋体"/>
                <w:color w:val="000000"/>
                <w:kern w:val="0"/>
                <w:sz w:val="18"/>
                <w:szCs w:val="18"/>
              </w:rPr>
            </w:pPr>
            <w:ins w:id="117" w:author="Administrator" w:date="2025-01-20T15:47:55Z">
              <w:r>
                <w:rPr>
                  <w:rFonts w:hint="eastAsia" w:ascii="宋体" w:hAnsi="宋体" w:cs="宋体"/>
                  <w:i w:val="0"/>
                  <w:color w:val="000000"/>
                  <w:kern w:val="0"/>
                  <w:sz w:val="18"/>
                  <w:szCs w:val="18"/>
                  <w:u w:val="none"/>
                  <w:lang w:val="en-US" w:eastAsia="zh-CN" w:bidi="ar"/>
                </w:rPr>
                <w:t>6</w:t>
              </w:r>
            </w:ins>
          </w:p>
        </w:tc>
        <w:tc>
          <w:tcPr>
            <w:tcW w:w="593" w:type="dxa"/>
            <w:tcBorders>
              <w:top w:val="single" w:color="auto" w:sz="4" w:space="0"/>
              <w:left w:val="nil"/>
              <w:bottom w:val="single" w:color="auto" w:sz="4" w:space="0"/>
              <w:right w:val="single" w:color="auto" w:sz="4" w:space="0"/>
            </w:tcBorders>
            <w:vAlign w:val="center"/>
          </w:tcPr>
          <w:p w14:paraId="27DB43F1">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78996F7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561174F1">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389352DC">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ins w:id="118" w:author="Administrator" w:date="2025-01-20T15:47:58Z">
              <w:r>
                <w:rPr>
                  <w:rFonts w:hint="eastAsia" w:ascii="宋体" w:hAnsi="宋体" w:cs="宋体"/>
                  <w:i w:val="0"/>
                  <w:color w:val="000000"/>
                  <w:kern w:val="0"/>
                  <w:sz w:val="18"/>
                  <w:szCs w:val="18"/>
                  <w:u w:val="none"/>
                  <w:lang w:val="en-US" w:eastAsia="zh-CN" w:bidi="ar"/>
                </w:rPr>
                <w:t>6</w:t>
              </w:r>
            </w:ins>
          </w:p>
        </w:tc>
        <w:tc>
          <w:tcPr>
            <w:tcW w:w="572" w:type="dxa"/>
            <w:tcBorders>
              <w:top w:val="nil"/>
              <w:left w:val="nil"/>
              <w:bottom w:val="single" w:color="auto" w:sz="4" w:space="0"/>
              <w:right w:val="single" w:color="auto" w:sz="4" w:space="0"/>
            </w:tcBorders>
            <w:vAlign w:val="center"/>
          </w:tcPr>
          <w:p w14:paraId="65949A1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6331E5A5">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5CB74DD7">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6A31530D">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7AA46A8F">
            <w:pPr>
              <w:jc w:val="center"/>
            </w:pPr>
          </w:p>
        </w:tc>
      </w:tr>
      <w:tr w14:paraId="550E7395">
        <w:tblPrEx>
          <w:tblCellMar>
            <w:top w:w="0" w:type="dxa"/>
            <w:left w:w="108" w:type="dxa"/>
            <w:bottom w:w="0" w:type="dxa"/>
            <w:right w:w="108" w:type="dxa"/>
          </w:tblCellMar>
        </w:tblPrEx>
        <w:trPr>
          <w:trHeight w:val="660" w:hRule="exact"/>
          <w:jc w:val="center"/>
        </w:trPr>
        <w:tc>
          <w:tcPr>
            <w:tcW w:w="515" w:type="dxa"/>
            <w:vMerge w:val="continue"/>
            <w:tcBorders>
              <w:left w:val="single" w:color="auto" w:sz="4" w:space="0"/>
              <w:right w:val="single" w:color="auto" w:sz="4" w:space="0"/>
            </w:tcBorders>
            <w:vAlign w:val="center"/>
          </w:tcPr>
          <w:p w14:paraId="64C667EA">
            <w:pPr>
              <w:jc w:val="center"/>
              <w:rPr>
                <w:rFonts w:ascii="宋体" w:hAnsi="宋体" w:eastAsia="宋体" w:cs="宋体"/>
                <w:kern w:val="0"/>
                <w:sz w:val="18"/>
                <w:szCs w:val="18"/>
              </w:rPr>
            </w:pPr>
          </w:p>
        </w:tc>
        <w:tc>
          <w:tcPr>
            <w:tcW w:w="516" w:type="dxa"/>
            <w:tcBorders>
              <w:left w:val="single" w:color="auto" w:sz="4" w:space="0"/>
              <w:bottom w:val="single" w:color="auto" w:sz="4" w:space="0"/>
              <w:right w:val="single" w:color="auto" w:sz="4" w:space="0"/>
            </w:tcBorders>
            <w:vAlign w:val="center"/>
          </w:tcPr>
          <w:p w14:paraId="41305BB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效益指标</w:t>
            </w:r>
          </w:p>
        </w:tc>
        <w:tc>
          <w:tcPr>
            <w:tcW w:w="515" w:type="dxa"/>
            <w:tcBorders>
              <w:left w:val="single" w:color="auto" w:sz="4" w:space="0"/>
              <w:bottom w:val="single" w:color="auto" w:sz="4" w:space="0"/>
              <w:right w:val="single" w:color="auto" w:sz="4" w:space="0"/>
            </w:tcBorders>
            <w:vAlign w:val="center"/>
          </w:tcPr>
          <w:p w14:paraId="6153572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社会效益指标</w:t>
            </w:r>
          </w:p>
        </w:tc>
        <w:tc>
          <w:tcPr>
            <w:tcW w:w="1156" w:type="dxa"/>
            <w:tcBorders>
              <w:top w:val="nil"/>
              <w:left w:val="single" w:color="auto" w:sz="4" w:space="0"/>
              <w:bottom w:val="single" w:color="auto" w:sz="4" w:space="0"/>
              <w:right w:val="single" w:color="auto" w:sz="4" w:space="0"/>
            </w:tcBorders>
            <w:vAlign w:val="center"/>
          </w:tcPr>
          <w:p w14:paraId="0A0AD5A6">
            <w:pPr>
              <w:keepNext w:val="0"/>
              <w:keepLines w:val="0"/>
              <w:widowControl/>
              <w:suppressLineNumbers w:val="0"/>
              <w:jc w:val="left"/>
              <w:textAlignment w:val="center"/>
              <w:rPr>
                <w:rFonts w:ascii="宋体" w:hAnsi="宋体" w:eastAsia="宋体" w:cs="宋体"/>
                <w:kern w:val="0"/>
                <w:sz w:val="18"/>
                <w:szCs w:val="18"/>
              </w:rPr>
            </w:pPr>
            <w:ins w:id="119" w:author="Administrator" w:date="2025-01-20T15:48:33Z">
              <w:r>
                <w:rPr>
                  <w:rFonts w:hint="eastAsia" w:ascii="宋体" w:hAnsi="宋体" w:cs="宋体"/>
                  <w:i w:val="0"/>
                  <w:color w:val="000000"/>
                  <w:kern w:val="0"/>
                  <w:sz w:val="18"/>
                  <w:szCs w:val="18"/>
                  <w:u w:val="none"/>
                  <w:lang w:val="en-US" w:eastAsia="zh-CN" w:bidi="ar"/>
                </w:rPr>
                <w:t>监测</w:t>
              </w:r>
            </w:ins>
            <w:ins w:id="120" w:author="Administrator" w:date="2025-01-20T15:48:34Z">
              <w:r>
                <w:rPr>
                  <w:rFonts w:hint="eastAsia" w:ascii="宋体" w:hAnsi="宋体" w:cs="宋体"/>
                  <w:i w:val="0"/>
                  <w:color w:val="000000"/>
                  <w:kern w:val="0"/>
                  <w:sz w:val="18"/>
                  <w:szCs w:val="18"/>
                  <w:u w:val="none"/>
                  <w:lang w:val="en-US" w:eastAsia="zh-CN" w:bidi="ar"/>
                </w:rPr>
                <w:t>数据</w:t>
              </w:r>
            </w:ins>
            <w:ins w:id="121" w:author="Administrator" w:date="2025-01-20T15:48:35Z">
              <w:r>
                <w:rPr>
                  <w:rFonts w:hint="eastAsia" w:ascii="宋体" w:hAnsi="宋体" w:cs="宋体"/>
                  <w:i w:val="0"/>
                  <w:color w:val="000000"/>
                  <w:kern w:val="0"/>
                  <w:sz w:val="18"/>
                  <w:szCs w:val="18"/>
                  <w:u w:val="none"/>
                  <w:lang w:val="en-US" w:eastAsia="zh-CN" w:bidi="ar"/>
                </w:rPr>
                <w:t>的</w:t>
              </w:r>
            </w:ins>
            <w:ins w:id="122" w:author="Administrator" w:date="2025-01-20T15:48:37Z">
              <w:r>
                <w:rPr>
                  <w:rFonts w:hint="eastAsia" w:ascii="宋体" w:hAnsi="宋体" w:cs="宋体"/>
                  <w:i w:val="0"/>
                  <w:color w:val="000000"/>
                  <w:kern w:val="0"/>
                  <w:sz w:val="18"/>
                  <w:szCs w:val="18"/>
                  <w:u w:val="none"/>
                  <w:lang w:val="en-US" w:eastAsia="zh-CN" w:bidi="ar"/>
                </w:rPr>
                <w:t>使用率</w:t>
              </w:r>
            </w:ins>
          </w:p>
        </w:tc>
        <w:tc>
          <w:tcPr>
            <w:tcW w:w="543" w:type="dxa"/>
            <w:tcBorders>
              <w:top w:val="single" w:color="auto" w:sz="4" w:space="0"/>
              <w:left w:val="nil"/>
              <w:bottom w:val="single" w:color="auto" w:sz="4" w:space="0"/>
              <w:right w:val="single" w:color="auto" w:sz="4" w:space="0"/>
            </w:tcBorders>
            <w:vAlign w:val="center"/>
          </w:tcPr>
          <w:p w14:paraId="41902071">
            <w:pPr>
              <w:keepNext w:val="0"/>
              <w:keepLines w:val="0"/>
              <w:widowControl/>
              <w:suppressLineNumbers w:val="0"/>
              <w:jc w:val="center"/>
              <w:textAlignment w:val="center"/>
              <w:rPr>
                <w:rFonts w:hint="default" w:ascii="宋体" w:hAnsi="宋体" w:eastAsia="宋体" w:cs="宋体"/>
                <w:color w:val="000000"/>
                <w:kern w:val="0"/>
                <w:sz w:val="18"/>
                <w:szCs w:val="18"/>
                <w:lang w:val="en-US"/>
              </w:rPr>
            </w:pPr>
            <w:ins w:id="123" w:author="Administrator" w:date="2025-01-20T15:48:50Z">
              <w:r>
                <w:rPr>
                  <w:rFonts w:hint="eastAsia" w:ascii="宋体" w:hAnsi="宋体" w:cs="宋体"/>
                  <w:i w:val="0"/>
                  <w:color w:val="000000"/>
                  <w:kern w:val="0"/>
                  <w:sz w:val="18"/>
                  <w:szCs w:val="18"/>
                  <w:u w:val="none"/>
                  <w:lang w:val="en-US" w:eastAsia="zh-CN" w:bidi="ar"/>
                </w:rPr>
                <w:t>3</w:t>
              </w:r>
            </w:ins>
            <w:ins w:id="124" w:author="Administrator" w:date="2025-01-20T15:48:51Z">
              <w:r>
                <w:rPr>
                  <w:rFonts w:hint="eastAsia" w:ascii="宋体" w:hAnsi="宋体" w:cs="宋体"/>
                  <w:i w:val="0"/>
                  <w:color w:val="000000"/>
                  <w:kern w:val="0"/>
                  <w:sz w:val="18"/>
                  <w:szCs w:val="18"/>
                  <w:u w:val="none"/>
                  <w:lang w:val="en-US" w:eastAsia="zh-CN" w:bidi="ar"/>
                </w:rPr>
                <w:t>0</w:t>
              </w:r>
            </w:ins>
          </w:p>
        </w:tc>
        <w:tc>
          <w:tcPr>
            <w:tcW w:w="593" w:type="dxa"/>
            <w:tcBorders>
              <w:top w:val="single" w:color="auto" w:sz="4" w:space="0"/>
              <w:left w:val="nil"/>
              <w:bottom w:val="single" w:color="auto" w:sz="4" w:space="0"/>
              <w:right w:val="single" w:color="auto" w:sz="4" w:space="0"/>
            </w:tcBorders>
            <w:vAlign w:val="center"/>
          </w:tcPr>
          <w:p w14:paraId="68662D4B">
            <w:pPr>
              <w:keepNext w:val="0"/>
              <w:keepLines w:val="0"/>
              <w:widowControl/>
              <w:suppressLineNumbers w:val="0"/>
              <w:jc w:val="center"/>
              <w:textAlignment w:val="center"/>
              <w:rPr>
                <w:rFonts w:hint="default"/>
                <w:lang w:val="en-US"/>
              </w:rPr>
            </w:pPr>
            <w:ins w:id="125" w:author="Administrator" w:date="2025-01-20T15:51:13Z">
              <w:r>
                <w:rPr>
                  <w:rFonts w:hint="eastAsia" w:ascii="宋体" w:hAnsi="宋体" w:eastAsia="宋体" w:cs="宋体"/>
                  <w:i w:val="0"/>
                  <w:color w:val="000000"/>
                  <w:kern w:val="0"/>
                  <w:sz w:val="18"/>
                  <w:szCs w:val="18"/>
                  <w:u w:val="none"/>
                  <w:lang w:val="en-US" w:eastAsia="zh-CN" w:bidi="ar"/>
                </w:rPr>
                <w:t>&gt;=95</w:t>
              </w:r>
            </w:ins>
          </w:p>
        </w:tc>
        <w:tc>
          <w:tcPr>
            <w:tcW w:w="671" w:type="dxa"/>
            <w:tcBorders>
              <w:top w:val="single" w:color="auto" w:sz="4" w:space="0"/>
              <w:left w:val="nil"/>
              <w:bottom w:val="single" w:color="auto" w:sz="4" w:space="0"/>
              <w:right w:val="single" w:color="auto" w:sz="4" w:space="0"/>
            </w:tcBorders>
            <w:vAlign w:val="center"/>
          </w:tcPr>
          <w:p w14:paraId="554CC93E">
            <w:pPr>
              <w:keepNext w:val="0"/>
              <w:keepLines w:val="0"/>
              <w:widowControl/>
              <w:suppressLineNumbers w:val="0"/>
              <w:jc w:val="center"/>
              <w:textAlignment w:val="center"/>
            </w:pPr>
            <w:ins w:id="126" w:author="Administrator" w:date="2025-01-20T15:51:20Z">
              <w:r>
                <w:rPr>
                  <w:rFonts w:hint="eastAsia" w:ascii="宋体" w:hAnsi="宋体" w:eastAsia="宋体" w:cs="宋体"/>
                  <w:i w:val="0"/>
                  <w:color w:val="000000"/>
                  <w:kern w:val="0"/>
                  <w:sz w:val="18"/>
                  <w:szCs w:val="18"/>
                  <w:u w:val="none"/>
                  <w:lang w:val="en-US" w:eastAsia="zh-CN" w:bidi="ar"/>
                </w:rPr>
                <w:t>95%</w:t>
              </w:r>
            </w:ins>
          </w:p>
        </w:tc>
        <w:tc>
          <w:tcPr>
            <w:tcW w:w="621" w:type="dxa"/>
            <w:tcBorders>
              <w:top w:val="nil"/>
              <w:left w:val="nil"/>
              <w:bottom w:val="single" w:color="auto" w:sz="4" w:space="0"/>
              <w:right w:val="single" w:color="auto" w:sz="4" w:space="0"/>
            </w:tcBorders>
            <w:vAlign w:val="center"/>
          </w:tcPr>
          <w:p w14:paraId="6A49BFCD">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720D4DFC">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127" w:author="Administrator" w:date="2025-01-20T15:48:55Z">
              <w:r>
                <w:rPr>
                  <w:rFonts w:hint="eastAsia" w:ascii="宋体" w:hAnsi="宋体" w:cs="宋体"/>
                  <w:i w:val="0"/>
                  <w:color w:val="000000"/>
                  <w:kern w:val="0"/>
                  <w:sz w:val="18"/>
                  <w:szCs w:val="18"/>
                  <w:u w:val="none"/>
                  <w:lang w:val="en-US" w:eastAsia="zh-CN" w:bidi="ar"/>
                </w:rPr>
                <w:t>30</w:t>
              </w:r>
            </w:ins>
          </w:p>
        </w:tc>
        <w:tc>
          <w:tcPr>
            <w:tcW w:w="572" w:type="dxa"/>
            <w:tcBorders>
              <w:top w:val="nil"/>
              <w:left w:val="nil"/>
              <w:bottom w:val="single" w:color="auto" w:sz="4" w:space="0"/>
              <w:right w:val="single" w:color="auto" w:sz="4" w:space="0"/>
            </w:tcBorders>
            <w:vAlign w:val="center"/>
          </w:tcPr>
          <w:p w14:paraId="1D12953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5266DFFC">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04379F38">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37E2317D">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32D194B4">
            <w:pPr>
              <w:jc w:val="center"/>
            </w:pPr>
          </w:p>
        </w:tc>
      </w:tr>
      <w:tr w14:paraId="5796F621">
        <w:tblPrEx>
          <w:tblCellMar>
            <w:top w:w="0" w:type="dxa"/>
            <w:left w:w="108" w:type="dxa"/>
            <w:bottom w:w="0" w:type="dxa"/>
            <w:right w:w="108" w:type="dxa"/>
          </w:tblCellMar>
        </w:tblPrEx>
        <w:trPr>
          <w:trHeight w:val="870" w:hRule="exact"/>
          <w:jc w:val="center"/>
        </w:trPr>
        <w:tc>
          <w:tcPr>
            <w:tcW w:w="515" w:type="dxa"/>
            <w:vMerge w:val="continue"/>
            <w:tcBorders>
              <w:left w:val="single" w:color="auto" w:sz="4" w:space="0"/>
              <w:right w:val="single" w:color="auto" w:sz="4" w:space="0"/>
            </w:tcBorders>
            <w:vAlign w:val="center"/>
          </w:tcPr>
          <w:p w14:paraId="4F787A62">
            <w:pPr>
              <w:jc w:val="center"/>
              <w:rPr>
                <w:rFonts w:ascii="宋体" w:hAnsi="宋体" w:eastAsia="宋体" w:cs="宋体"/>
                <w:kern w:val="0"/>
                <w:sz w:val="18"/>
                <w:szCs w:val="18"/>
              </w:rPr>
            </w:pPr>
          </w:p>
        </w:tc>
        <w:tc>
          <w:tcPr>
            <w:tcW w:w="516" w:type="dxa"/>
            <w:tcBorders>
              <w:left w:val="single" w:color="auto" w:sz="4" w:space="0"/>
              <w:bottom w:val="single" w:color="auto" w:sz="4" w:space="0"/>
              <w:right w:val="single" w:color="auto" w:sz="4" w:space="0"/>
            </w:tcBorders>
            <w:vAlign w:val="center"/>
          </w:tcPr>
          <w:p w14:paraId="0116C96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满意度指标</w:t>
            </w:r>
          </w:p>
        </w:tc>
        <w:tc>
          <w:tcPr>
            <w:tcW w:w="515" w:type="dxa"/>
            <w:tcBorders>
              <w:left w:val="single" w:color="auto" w:sz="4" w:space="0"/>
              <w:bottom w:val="single" w:color="auto" w:sz="4" w:space="0"/>
              <w:right w:val="single" w:color="auto" w:sz="4" w:space="0"/>
            </w:tcBorders>
            <w:vAlign w:val="center"/>
          </w:tcPr>
          <w:p w14:paraId="6091558B">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满意度指标</w:t>
            </w:r>
          </w:p>
        </w:tc>
        <w:tc>
          <w:tcPr>
            <w:tcW w:w="1156" w:type="dxa"/>
            <w:tcBorders>
              <w:top w:val="nil"/>
              <w:left w:val="single" w:color="auto" w:sz="4" w:space="0"/>
              <w:bottom w:val="single" w:color="auto" w:sz="4" w:space="0"/>
              <w:right w:val="single" w:color="auto" w:sz="4" w:space="0"/>
            </w:tcBorders>
            <w:vAlign w:val="center"/>
          </w:tcPr>
          <w:p w14:paraId="74CF3DA9">
            <w:pPr>
              <w:keepNext w:val="0"/>
              <w:keepLines w:val="0"/>
              <w:widowControl/>
              <w:suppressLineNumbers w:val="0"/>
              <w:jc w:val="left"/>
              <w:textAlignment w:val="center"/>
              <w:rPr>
                <w:rFonts w:hint="eastAsia" w:ascii="宋体" w:hAnsi="宋体" w:eastAsia="宋体" w:cs="宋体"/>
                <w:kern w:val="0"/>
                <w:sz w:val="18"/>
                <w:szCs w:val="18"/>
                <w:lang w:eastAsia="zh-CN"/>
              </w:rPr>
            </w:pPr>
            <w:ins w:id="128" w:author="Administrator" w:date="2025-01-20T15:50:26Z">
              <w:r>
                <w:rPr>
                  <w:rFonts w:hint="eastAsia" w:ascii="宋体" w:hAnsi="宋体" w:cs="宋体"/>
                  <w:kern w:val="0"/>
                  <w:sz w:val="18"/>
                  <w:szCs w:val="18"/>
                  <w:lang w:eastAsia="zh-CN"/>
                </w:rPr>
                <w:t>监测</w:t>
              </w:r>
            </w:ins>
            <w:ins w:id="129" w:author="Administrator" w:date="2025-01-20T15:50:28Z">
              <w:r>
                <w:rPr>
                  <w:rFonts w:hint="eastAsia" w:ascii="宋体" w:hAnsi="宋体" w:cs="宋体"/>
                  <w:kern w:val="0"/>
                  <w:sz w:val="18"/>
                  <w:szCs w:val="18"/>
                  <w:lang w:eastAsia="zh-CN"/>
                </w:rPr>
                <w:t>数据</w:t>
              </w:r>
            </w:ins>
            <w:ins w:id="130" w:author="Administrator" w:date="2025-01-20T15:50:29Z">
              <w:r>
                <w:rPr>
                  <w:rFonts w:hint="eastAsia" w:ascii="宋体" w:hAnsi="宋体" w:cs="宋体"/>
                  <w:kern w:val="0"/>
                  <w:sz w:val="18"/>
                  <w:szCs w:val="18"/>
                  <w:lang w:eastAsia="zh-CN"/>
                </w:rPr>
                <w:t>使用</w:t>
              </w:r>
            </w:ins>
            <w:ins w:id="131" w:author="Administrator" w:date="2025-01-20T15:50:33Z">
              <w:r>
                <w:rPr>
                  <w:rFonts w:hint="eastAsia" w:ascii="宋体" w:hAnsi="宋体" w:cs="宋体"/>
                  <w:kern w:val="0"/>
                  <w:sz w:val="18"/>
                  <w:szCs w:val="18"/>
                  <w:lang w:eastAsia="zh-CN"/>
                </w:rPr>
                <w:t>人员</w:t>
              </w:r>
            </w:ins>
            <w:ins w:id="132" w:author="Administrator" w:date="2025-01-20T15:50:35Z">
              <w:r>
                <w:rPr>
                  <w:rFonts w:hint="eastAsia" w:ascii="宋体" w:hAnsi="宋体" w:cs="宋体"/>
                  <w:kern w:val="0"/>
                  <w:sz w:val="18"/>
                  <w:szCs w:val="18"/>
                  <w:lang w:eastAsia="zh-CN"/>
                </w:rPr>
                <w:t>满意度</w:t>
              </w:r>
            </w:ins>
          </w:p>
        </w:tc>
        <w:tc>
          <w:tcPr>
            <w:tcW w:w="543" w:type="dxa"/>
            <w:tcBorders>
              <w:top w:val="single" w:color="auto" w:sz="4" w:space="0"/>
              <w:left w:val="nil"/>
              <w:bottom w:val="single" w:color="auto" w:sz="4" w:space="0"/>
              <w:right w:val="single" w:color="auto" w:sz="4" w:space="0"/>
            </w:tcBorders>
            <w:vAlign w:val="center"/>
          </w:tcPr>
          <w:p w14:paraId="491FCAD3">
            <w:pPr>
              <w:keepNext w:val="0"/>
              <w:keepLines w:val="0"/>
              <w:widowControl/>
              <w:suppressLineNumbers w:val="0"/>
              <w:jc w:val="center"/>
              <w:textAlignment w:val="center"/>
              <w:rPr>
                <w:rFonts w:hint="default" w:ascii="宋体" w:hAnsi="宋体" w:eastAsia="宋体" w:cs="宋体"/>
                <w:color w:val="000000"/>
                <w:kern w:val="0"/>
                <w:sz w:val="18"/>
                <w:szCs w:val="18"/>
                <w:lang w:val="en-US"/>
              </w:rPr>
            </w:pPr>
            <w:ins w:id="133" w:author="Administrator" w:date="2025-01-20T15:51:45Z">
              <w:r>
                <w:rPr>
                  <w:rFonts w:hint="eastAsia" w:ascii="宋体" w:hAnsi="宋体" w:cs="宋体"/>
                  <w:i w:val="0"/>
                  <w:color w:val="000000"/>
                  <w:kern w:val="0"/>
                  <w:sz w:val="18"/>
                  <w:szCs w:val="18"/>
                  <w:u w:val="none"/>
                  <w:lang w:val="en-US" w:eastAsia="zh-CN" w:bidi="ar"/>
                </w:rPr>
                <w:t>1</w:t>
              </w:r>
            </w:ins>
            <w:ins w:id="134" w:author="Administrator" w:date="2025-01-20T15:51:46Z">
              <w:r>
                <w:rPr>
                  <w:rFonts w:hint="eastAsia" w:ascii="宋体" w:hAnsi="宋体" w:cs="宋体"/>
                  <w:i w:val="0"/>
                  <w:color w:val="000000"/>
                  <w:kern w:val="0"/>
                  <w:sz w:val="18"/>
                  <w:szCs w:val="18"/>
                  <w:u w:val="none"/>
                  <w:lang w:val="en-US" w:eastAsia="zh-CN" w:bidi="ar"/>
                </w:rPr>
                <w:t>0</w:t>
              </w:r>
            </w:ins>
          </w:p>
        </w:tc>
        <w:tc>
          <w:tcPr>
            <w:tcW w:w="593" w:type="dxa"/>
            <w:tcBorders>
              <w:top w:val="single" w:color="auto" w:sz="4" w:space="0"/>
              <w:left w:val="nil"/>
              <w:bottom w:val="single" w:color="auto" w:sz="4" w:space="0"/>
              <w:right w:val="single" w:color="auto" w:sz="4" w:space="0"/>
            </w:tcBorders>
            <w:vAlign w:val="center"/>
          </w:tcPr>
          <w:p w14:paraId="15FAAD7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&gt;=90%</w:t>
            </w:r>
          </w:p>
        </w:tc>
        <w:tc>
          <w:tcPr>
            <w:tcW w:w="671" w:type="dxa"/>
            <w:tcBorders>
              <w:top w:val="single" w:color="auto" w:sz="4" w:space="0"/>
              <w:left w:val="nil"/>
              <w:bottom w:val="single" w:color="auto" w:sz="4" w:space="0"/>
              <w:right w:val="single" w:color="auto" w:sz="4" w:space="0"/>
            </w:tcBorders>
            <w:vAlign w:val="center"/>
          </w:tcPr>
          <w:p w14:paraId="6757C58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90%</w:t>
            </w:r>
          </w:p>
        </w:tc>
        <w:tc>
          <w:tcPr>
            <w:tcW w:w="621" w:type="dxa"/>
            <w:tcBorders>
              <w:top w:val="nil"/>
              <w:left w:val="nil"/>
              <w:bottom w:val="single" w:color="auto" w:sz="4" w:space="0"/>
              <w:right w:val="single" w:color="auto" w:sz="4" w:space="0"/>
            </w:tcBorders>
            <w:vAlign w:val="center"/>
          </w:tcPr>
          <w:p w14:paraId="6EC89382">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3B67FA7D">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135" w:author="Administrator" w:date="2025-01-20T15:51:42Z">
              <w:r>
                <w:rPr>
                  <w:rFonts w:hint="eastAsia" w:ascii="宋体" w:hAnsi="宋体" w:cs="宋体"/>
                  <w:i w:val="0"/>
                  <w:color w:val="000000"/>
                  <w:kern w:val="0"/>
                  <w:sz w:val="18"/>
                  <w:szCs w:val="18"/>
                  <w:u w:val="none"/>
                  <w:lang w:val="en-US" w:eastAsia="zh-CN" w:bidi="ar"/>
                </w:rPr>
                <w:t>10</w:t>
              </w:r>
            </w:ins>
          </w:p>
        </w:tc>
        <w:tc>
          <w:tcPr>
            <w:tcW w:w="572" w:type="dxa"/>
            <w:tcBorders>
              <w:top w:val="nil"/>
              <w:left w:val="nil"/>
              <w:bottom w:val="single" w:color="auto" w:sz="4" w:space="0"/>
              <w:right w:val="single" w:color="auto" w:sz="4" w:space="0"/>
            </w:tcBorders>
            <w:vAlign w:val="center"/>
          </w:tcPr>
          <w:p w14:paraId="26B7873C">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0DA19DA4">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38E524F3">
            <w:pPr>
              <w:keepNext w:val="0"/>
              <w:keepLines w:val="0"/>
              <w:widowControl/>
              <w:suppressLineNumbers w:val="0"/>
              <w:jc w:val="left"/>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满意度赋分</w:t>
            </w:r>
          </w:p>
        </w:tc>
        <w:tc>
          <w:tcPr>
            <w:tcW w:w="483" w:type="dxa"/>
            <w:tcBorders>
              <w:top w:val="single" w:color="auto" w:sz="4" w:space="0"/>
              <w:left w:val="nil"/>
              <w:bottom w:val="single" w:color="auto" w:sz="4" w:space="0"/>
              <w:right w:val="single" w:color="auto" w:sz="4" w:space="0"/>
            </w:tcBorders>
            <w:vAlign w:val="center"/>
          </w:tcPr>
          <w:p w14:paraId="550EA1E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66151DCA">
            <w:pPr>
              <w:jc w:val="center"/>
            </w:pPr>
          </w:p>
        </w:tc>
      </w:tr>
      <w:tr w14:paraId="1A3FB2DF">
        <w:tblPrEx>
          <w:tblCellMar>
            <w:top w:w="0" w:type="dxa"/>
            <w:left w:w="108" w:type="dxa"/>
            <w:bottom w:w="0" w:type="dxa"/>
            <w:right w:w="108" w:type="dxa"/>
          </w:tblCellMar>
        </w:tblPrEx>
        <w:trPr>
          <w:trHeight w:val="423" w:hRule="exact"/>
          <w:jc w:val="center"/>
        </w:trPr>
        <w:tc>
          <w:tcPr>
            <w:tcW w:w="2702" w:type="dxa"/>
            <w:gridSpan w:val="4"/>
            <w:tcBorders>
              <w:left w:val="single" w:color="auto" w:sz="4" w:space="0"/>
              <w:bottom w:val="single" w:color="auto" w:sz="4" w:space="0"/>
              <w:right w:val="single" w:color="auto" w:sz="4" w:space="0"/>
            </w:tcBorders>
            <w:vAlign w:val="center"/>
          </w:tcPr>
          <w:p w14:paraId="4CE7C5BE">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总分</w:t>
            </w:r>
          </w:p>
        </w:tc>
        <w:tc>
          <w:tcPr>
            <w:tcW w:w="543" w:type="dxa"/>
            <w:tcBorders>
              <w:top w:val="single" w:color="auto" w:sz="4" w:space="0"/>
              <w:left w:val="nil"/>
              <w:bottom w:val="single" w:color="auto" w:sz="4" w:space="0"/>
              <w:right w:val="single" w:color="auto" w:sz="4" w:space="0"/>
            </w:tcBorders>
            <w:vAlign w:val="center"/>
          </w:tcPr>
          <w:p w14:paraId="4EF6CCEA">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90</w:t>
            </w:r>
          </w:p>
        </w:tc>
        <w:tc>
          <w:tcPr>
            <w:tcW w:w="593" w:type="dxa"/>
            <w:tcBorders>
              <w:top w:val="single" w:color="auto" w:sz="4" w:space="0"/>
              <w:left w:val="nil"/>
              <w:bottom w:val="single" w:color="auto" w:sz="4" w:space="0"/>
              <w:right w:val="single" w:color="auto" w:sz="4" w:space="0"/>
            </w:tcBorders>
            <w:vAlign w:val="center"/>
          </w:tcPr>
          <w:p w14:paraId="5D5D4A5B"/>
        </w:tc>
        <w:tc>
          <w:tcPr>
            <w:tcW w:w="671" w:type="dxa"/>
            <w:tcBorders>
              <w:top w:val="single" w:color="auto" w:sz="4" w:space="0"/>
              <w:left w:val="nil"/>
              <w:bottom w:val="single" w:color="auto" w:sz="4" w:space="0"/>
              <w:right w:val="single" w:color="auto" w:sz="4" w:space="0"/>
            </w:tcBorders>
            <w:vAlign w:val="center"/>
          </w:tcPr>
          <w:p w14:paraId="044B0187">
            <w:pPr>
              <w:jc w:val="center"/>
            </w:pPr>
          </w:p>
        </w:tc>
        <w:tc>
          <w:tcPr>
            <w:tcW w:w="621" w:type="dxa"/>
            <w:tcBorders>
              <w:top w:val="nil"/>
              <w:left w:val="nil"/>
              <w:bottom w:val="single" w:color="auto" w:sz="4" w:space="0"/>
              <w:right w:val="single" w:color="auto" w:sz="4" w:space="0"/>
            </w:tcBorders>
            <w:vAlign w:val="center"/>
          </w:tcPr>
          <w:p w14:paraId="4288888C">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6EA37B29">
            <w:pPr>
              <w:keepNext w:val="0"/>
              <w:keepLines w:val="0"/>
              <w:widowControl/>
              <w:suppressLineNumbers w:val="0"/>
              <w:jc w:val="center"/>
              <w:textAlignment w:val="center"/>
              <w:rPr>
                <w:rFonts w:hint="default" w:ascii="宋体" w:hAnsi="宋体" w:eastAsia="宋体" w:cs="宋体"/>
                <w:kern w:val="0"/>
                <w:sz w:val="18"/>
                <w:szCs w:val="18"/>
                <w:highlight w:val="none"/>
                <w:lang w:val="en-US"/>
              </w:rPr>
            </w:pPr>
            <w:ins w:id="136" w:author="Administrator" w:date="2025-01-20T15:52:01Z">
              <w:r>
                <w:rPr>
                  <w:rFonts w:hint="eastAsia" w:ascii="宋体" w:hAnsi="宋体" w:cs="宋体"/>
                  <w:i w:val="0"/>
                  <w:color w:val="000000"/>
                  <w:kern w:val="0"/>
                  <w:sz w:val="18"/>
                  <w:szCs w:val="18"/>
                  <w:u w:val="none"/>
                  <w:lang w:val="en-US" w:eastAsia="zh-CN" w:bidi="ar"/>
                </w:rPr>
                <w:t>90</w:t>
              </w:r>
            </w:ins>
          </w:p>
        </w:tc>
        <w:tc>
          <w:tcPr>
            <w:tcW w:w="572" w:type="dxa"/>
            <w:tcBorders>
              <w:top w:val="nil"/>
              <w:left w:val="nil"/>
              <w:bottom w:val="single" w:color="auto" w:sz="4" w:space="0"/>
              <w:right w:val="single" w:color="auto" w:sz="4" w:space="0"/>
            </w:tcBorders>
            <w:vAlign w:val="center"/>
          </w:tcPr>
          <w:p w14:paraId="296B8BC0"/>
        </w:tc>
        <w:tc>
          <w:tcPr>
            <w:tcW w:w="572" w:type="dxa"/>
            <w:tcBorders>
              <w:top w:val="nil"/>
              <w:left w:val="nil"/>
              <w:bottom w:val="single" w:color="auto" w:sz="4" w:space="0"/>
              <w:right w:val="single" w:color="auto" w:sz="4" w:space="0"/>
            </w:tcBorders>
            <w:vAlign w:val="center"/>
          </w:tcPr>
          <w:p w14:paraId="082B3D9B">
            <w:pPr>
              <w:rPr>
                <w:rFonts w:hint="default" w:ascii="宋体" w:hAnsi="宋体" w:eastAsia="宋体" w:cs="宋体"/>
                <w:kern w:val="0"/>
                <w:sz w:val="18"/>
                <w:szCs w:val="18"/>
                <w:highlight w:val="none"/>
                <w:lang w:val="en-US" w:eastAsia="zh-CN"/>
              </w:rPr>
            </w:pPr>
          </w:p>
        </w:tc>
        <w:tc>
          <w:tcPr>
            <w:tcW w:w="842" w:type="dxa"/>
            <w:tcBorders>
              <w:top w:val="nil"/>
              <w:left w:val="nil"/>
              <w:bottom w:val="single" w:color="auto" w:sz="4" w:space="0"/>
              <w:right w:val="single" w:color="auto" w:sz="4" w:space="0"/>
            </w:tcBorders>
            <w:vAlign w:val="center"/>
          </w:tcPr>
          <w:p w14:paraId="6E9E4F46">
            <w:pPr>
              <w:rPr>
                <w:rFonts w:hint="default" w:ascii="宋体" w:hAnsi="宋体" w:eastAsia="宋体" w:cs="宋体"/>
                <w:kern w:val="0"/>
                <w:sz w:val="18"/>
                <w:szCs w:val="18"/>
                <w:highlight w:val="none"/>
                <w:lang w:val="en-US" w:eastAsia="zh-CN"/>
              </w:rPr>
            </w:pPr>
          </w:p>
        </w:tc>
        <w:tc>
          <w:tcPr>
            <w:tcW w:w="483" w:type="dxa"/>
            <w:tcBorders>
              <w:top w:val="single" w:color="auto" w:sz="4" w:space="0"/>
              <w:left w:val="nil"/>
              <w:bottom w:val="single" w:color="auto" w:sz="4" w:space="0"/>
              <w:right w:val="single" w:color="auto" w:sz="4" w:space="0"/>
            </w:tcBorders>
            <w:vAlign w:val="center"/>
          </w:tcPr>
          <w:p w14:paraId="7662AC74">
            <w:pPr>
              <w:rPr>
                <w:rFonts w:ascii="宋体" w:hAnsi="宋体" w:eastAsia="宋体" w:cs="宋体"/>
                <w:kern w:val="0"/>
                <w:sz w:val="18"/>
                <w:szCs w:val="18"/>
              </w:rPr>
            </w:pPr>
          </w:p>
        </w:tc>
        <w:tc>
          <w:tcPr>
            <w:tcW w:w="876" w:type="dxa"/>
            <w:tcBorders>
              <w:top w:val="single" w:color="auto" w:sz="4" w:space="0"/>
              <w:left w:val="nil"/>
              <w:bottom w:val="single" w:color="auto" w:sz="4" w:space="0"/>
              <w:right w:val="single" w:color="auto" w:sz="4" w:space="0"/>
            </w:tcBorders>
            <w:vAlign w:val="center"/>
          </w:tcPr>
          <w:p w14:paraId="631BD971"/>
        </w:tc>
      </w:tr>
    </w:tbl>
    <w:p w14:paraId="65633BF8">
      <w:pPr>
        <w:pStyle w:val="10"/>
        <w:jc w:val="both"/>
        <w:rPr>
          <w:rFonts w:ascii="Times New Roman" w:hAnsi="Times New Roman"/>
        </w:rPr>
        <w:sectPr>
          <w:pgSz w:w="11906" w:h="16838"/>
          <w:pgMar w:top="1440" w:right="1558" w:bottom="1440" w:left="1800" w:header="851" w:footer="992" w:gutter="0"/>
          <w:cols w:space="425" w:num="1"/>
          <w:docGrid w:type="lines" w:linePitch="312" w:charSpace="0"/>
        </w:sectPr>
      </w:pPr>
    </w:p>
    <w:p w14:paraId="39CD92EF">
      <w:pPr>
        <w:spacing w:line="600" w:lineRule="exact"/>
        <w:rPr>
          <w:rFonts w:hint="eastAsia" w:ascii="黑体" w:hAnsi="黑体" w:eastAsia="黑体" w:cs="黑体"/>
        </w:rPr>
      </w:pPr>
      <w:r>
        <w:rPr>
          <w:rFonts w:hint="eastAsia" w:ascii="黑体" w:hAnsi="黑体" w:eastAsia="黑体" w:cs="黑体"/>
          <w:bCs/>
          <w:sz w:val="32"/>
          <w:szCs w:val="32"/>
        </w:rPr>
        <w:t>附件1</w:t>
      </w:r>
    </w:p>
    <w:p w14:paraId="17DF93F3">
      <w:pPr>
        <w:pStyle w:val="19"/>
        <w:ind w:firstLine="562"/>
        <w:jc w:val="center"/>
        <w:rPr>
          <w:rFonts w:hint="eastAsia"/>
          <w:b/>
          <w:bCs/>
          <w:sz w:val="28"/>
          <w:szCs w:val="40"/>
        </w:rPr>
      </w:pPr>
      <w:bookmarkStart w:id="7" w:name="_Toc30064_WPSOffice_Level1"/>
      <w:bookmarkStart w:id="8" w:name="_Toc26499_WPSOffice_Level2"/>
      <w:r>
        <w:rPr>
          <w:rFonts w:hint="eastAsia"/>
          <w:b/>
          <w:bCs/>
          <w:sz w:val="28"/>
          <w:szCs w:val="40"/>
          <w:highlight w:val="none"/>
          <w:lang w:val="en-US" w:eastAsia="zh-CN"/>
        </w:rPr>
        <w:t>喀什生态环境监测专项</w:t>
      </w:r>
      <w:r>
        <w:rPr>
          <w:rFonts w:hint="eastAsia"/>
          <w:b/>
          <w:bCs/>
          <w:sz w:val="28"/>
          <w:szCs w:val="40"/>
          <w:highlight w:val="none"/>
        </w:rPr>
        <w:t>项目绩</w:t>
      </w:r>
      <w:r>
        <w:rPr>
          <w:rFonts w:hint="eastAsia"/>
          <w:b/>
          <w:bCs/>
          <w:sz w:val="28"/>
          <w:szCs w:val="40"/>
        </w:rPr>
        <w:t>效评价指标体系及综合评分表</w:t>
      </w:r>
      <w:bookmarkEnd w:id="7"/>
      <w:bookmarkEnd w:id="8"/>
    </w:p>
    <w:p w14:paraId="2FA44783">
      <w:pPr>
        <w:pStyle w:val="19"/>
        <w:ind w:firstLine="562"/>
        <w:jc w:val="center"/>
        <w:rPr>
          <w:rFonts w:hint="eastAsia"/>
          <w:b/>
          <w:bCs/>
          <w:sz w:val="28"/>
          <w:szCs w:val="40"/>
        </w:rPr>
      </w:pPr>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29EC0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03BE0C55">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14:paraId="5648BEDC">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1F9E226A">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14:paraId="534B75D0">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14:paraId="769E605C">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14:paraId="246D30C2">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14:paraId="5206E96B">
            <w:pPr>
              <w:widowControl/>
              <w:spacing w:line="0" w:lineRule="atLeast"/>
              <w:jc w:val="center"/>
              <w:rPr>
                <w:b/>
                <w:bCs/>
                <w:color w:val="000000"/>
                <w:kern w:val="0"/>
                <w:sz w:val="22"/>
                <w:szCs w:val="22"/>
              </w:rPr>
            </w:pPr>
            <w:r>
              <w:rPr>
                <w:b/>
                <w:bCs/>
                <w:color w:val="000000"/>
                <w:kern w:val="0"/>
                <w:sz w:val="22"/>
                <w:szCs w:val="22"/>
              </w:rPr>
              <w:t>得分</w:t>
            </w:r>
          </w:p>
        </w:tc>
      </w:tr>
      <w:tr w14:paraId="004FBF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54485454">
            <w:pPr>
              <w:widowControl/>
              <w:spacing w:line="0" w:lineRule="atLeast"/>
              <w:jc w:val="center"/>
              <w:rPr>
                <w:color w:val="000000"/>
                <w:kern w:val="0"/>
                <w:sz w:val="22"/>
                <w:szCs w:val="22"/>
              </w:rPr>
            </w:pPr>
          </w:p>
          <w:p w14:paraId="2F5AA869">
            <w:pPr>
              <w:widowControl/>
              <w:spacing w:line="0" w:lineRule="atLeast"/>
              <w:jc w:val="center"/>
              <w:rPr>
                <w:color w:val="000000"/>
                <w:kern w:val="0"/>
                <w:sz w:val="22"/>
                <w:szCs w:val="22"/>
              </w:rPr>
            </w:pPr>
          </w:p>
          <w:p w14:paraId="4B687369">
            <w:pPr>
              <w:widowControl/>
              <w:spacing w:line="0" w:lineRule="atLeast"/>
              <w:jc w:val="center"/>
              <w:rPr>
                <w:color w:val="000000"/>
                <w:kern w:val="0"/>
                <w:sz w:val="22"/>
                <w:szCs w:val="22"/>
              </w:rPr>
            </w:pPr>
          </w:p>
          <w:p w14:paraId="524B2A03">
            <w:pPr>
              <w:widowControl/>
              <w:spacing w:line="0" w:lineRule="atLeast"/>
              <w:jc w:val="center"/>
              <w:rPr>
                <w:color w:val="000000"/>
                <w:kern w:val="0"/>
                <w:sz w:val="22"/>
                <w:szCs w:val="22"/>
              </w:rPr>
            </w:pPr>
          </w:p>
          <w:p w14:paraId="516E0B19">
            <w:pPr>
              <w:widowControl/>
              <w:spacing w:line="0" w:lineRule="atLeast"/>
              <w:jc w:val="center"/>
              <w:rPr>
                <w:color w:val="000000"/>
                <w:kern w:val="0"/>
                <w:sz w:val="22"/>
                <w:szCs w:val="22"/>
              </w:rPr>
            </w:pPr>
          </w:p>
          <w:p w14:paraId="152239F2">
            <w:pPr>
              <w:widowControl/>
              <w:spacing w:line="0" w:lineRule="atLeast"/>
              <w:jc w:val="center"/>
              <w:rPr>
                <w:color w:val="000000"/>
                <w:kern w:val="0"/>
                <w:sz w:val="22"/>
                <w:szCs w:val="22"/>
              </w:rPr>
            </w:pPr>
          </w:p>
          <w:p w14:paraId="42044C54">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14:paraId="182EC394">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14:paraId="7C63E805">
            <w:pPr>
              <w:widowControl/>
              <w:spacing w:line="0" w:lineRule="atLeast"/>
              <w:jc w:val="center"/>
              <w:rPr>
                <w:color w:val="000000"/>
                <w:kern w:val="0"/>
                <w:sz w:val="22"/>
                <w:szCs w:val="22"/>
              </w:rPr>
            </w:pPr>
            <w:r>
              <w:rPr>
                <w:color w:val="000000"/>
                <w:kern w:val="0"/>
                <w:sz w:val="22"/>
                <w:szCs w:val="22"/>
              </w:rPr>
              <w:t>立项依据</w:t>
            </w:r>
          </w:p>
          <w:p w14:paraId="50D5DC40">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14:paraId="04D6FE36">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0A8FDF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14:paraId="6E62C919">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360BF558">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03F95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14C4CD0F">
            <w:pPr>
              <w:spacing w:line="0" w:lineRule="atLeast"/>
              <w:jc w:val="center"/>
              <w:rPr>
                <w:color w:val="000000"/>
                <w:kern w:val="0"/>
                <w:sz w:val="22"/>
                <w:szCs w:val="22"/>
              </w:rPr>
            </w:pPr>
          </w:p>
        </w:tc>
        <w:tc>
          <w:tcPr>
            <w:tcW w:w="764" w:type="dxa"/>
            <w:vMerge w:val="continue"/>
            <w:shd w:val="clear" w:color="auto" w:fill="FFFFFF"/>
            <w:vAlign w:val="center"/>
          </w:tcPr>
          <w:p w14:paraId="57ED9C49">
            <w:pPr>
              <w:widowControl/>
              <w:spacing w:line="0" w:lineRule="atLeast"/>
              <w:jc w:val="center"/>
              <w:rPr>
                <w:color w:val="000000"/>
                <w:kern w:val="0"/>
                <w:sz w:val="22"/>
                <w:szCs w:val="22"/>
              </w:rPr>
            </w:pPr>
          </w:p>
        </w:tc>
        <w:tc>
          <w:tcPr>
            <w:tcW w:w="873" w:type="dxa"/>
            <w:shd w:val="clear" w:color="auto" w:fill="FFFFFF"/>
            <w:vAlign w:val="center"/>
          </w:tcPr>
          <w:p w14:paraId="5D185E30">
            <w:pPr>
              <w:widowControl/>
              <w:spacing w:line="0" w:lineRule="atLeast"/>
              <w:jc w:val="center"/>
              <w:rPr>
                <w:color w:val="000000"/>
                <w:kern w:val="0"/>
                <w:sz w:val="22"/>
                <w:szCs w:val="22"/>
              </w:rPr>
            </w:pPr>
            <w:r>
              <w:rPr>
                <w:color w:val="000000"/>
                <w:kern w:val="0"/>
                <w:sz w:val="22"/>
                <w:szCs w:val="22"/>
              </w:rPr>
              <w:t>立项程序</w:t>
            </w:r>
          </w:p>
          <w:p w14:paraId="4C8A41FF">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14:paraId="7B0AC6F1">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14:paraId="2AA5CAEC">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14:paraId="1C2FA009">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25160C3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77A440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4E4D516E">
            <w:pPr>
              <w:spacing w:line="0" w:lineRule="atLeast"/>
              <w:jc w:val="center"/>
              <w:rPr>
                <w:color w:val="000000"/>
                <w:kern w:val="0"/>
                <w:sz w:val="22"/>
                <w:szCs w:val="22"/>
              </w:rPr>
            </w:pPr>
          </w:p>
        </w:tc>
        <w:tc>
          <w:tcPr>
            <w:tcW w:w="764" w:type="dxa"/>
            <w:vMerge w:val="restart"/>
            <w:shd w:val="clear" w:color="auto" w:fill="FFFFFF"/>
            <w:vAlign w:val="center"/>
          </w:tcPr>
          <w:p w14:paraId="1CEA36F3">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14:paraId="262F2DE2">
            <w:pPr>
              <w:widowControl/>
              <w:spacing w:line="0" w:lineRule="atLeast"/>
              <w:jc w:val="center"/>
              <w:rPr>
                <w:color w:val="000000"/>
                <w:kern w:val="0"/>
                <w:sz w:val="22"/>
                <w:szCs w:val="22"/>
              </w:rPr>
            </w:pPr>
            <w:r>
              <w:rPr>
                <w:color w:val="000000"/>
                <w:kern w:val="0"/>
                <w:sz w:val="22"/>
                <w:szCs w:val="22"/>
              </w:rPr>
              <w:t>绩效目标</w:t>
            </w:r>
          </w:p>
          <w:p w14:paraId="62AF2727">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14:paraId="7D614B3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0245EA9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1ED95064">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14:paraId="3EE76BD5">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15A7DB90">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w:t>
            </w:r>
          </w:p>
        </w:tc>
      </w:tr>
      <w:tr w14:paraId="73E41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0BD42EE6">
            <w:pPr>
              <w:widowControl/>
              <w:spacing w:line="0" w:lineRule="atLeast"/>
              <w:jc w:val="center"/>
              <w:rPr>
                <w:color w:val="000000"/>
                <w:kern w:val="0"/>
                <w:sz w:val="22"/>
                <w:szCs w:val="22"/>
              </w:rPr>
            </w:pPr>
          </w:p>
        </w:tc>
        <w:tc>
          <w:tcPr>
            <w:tcW w:w="764" w:type="dxa"/>
            <w:vMerge w:val="continue"/>
            <w:shd w:val="clear" w:color="auto" w:fill="FFFFFF"/>
            <w:vAlign w:val="center"/>
          </w:tcPr>
          <w:p w14:paraId="3DB96135">
            <w:pPr>
              <w:widowControl/>
              <w:spacing w:line="0" w:lineRule="atLeast"/>
              <w:jc w:val="center"/>
              <w:rPr>
                <w:color w:val="000000"/>
                <w:kern w:val="0"/>
                <w:sz w:val="22"/>
                <w:szCs w:val="22"/>
              </w:rPr>
            </w:pPr>
          </w:p>
        </w:tc>
        <w:tc>
          <w:tcPr>
            <w:tcW w:w="873" w:type="dxa"/>
            <w:shd w:val="clear" w:color="auto" w:fill="FFFFFF"/>
            <w:vAlign w:val="center"/>
          </w:tcPr>
          <w:p w14:paraId="760A9056">
            <w:pPr>
              <w:widowControl/>
              <w:spacing w:line="0" w:lineRule="atLeast"/>
              <w:jc w:val="center"/>
              <w:rPr>
                <w:color w:val="000000"/>
                <w:kern w:val="0"/>
                <w:sz w:val="22"/>
                <w:szCs w:val="22"/>
              </w:rPr>
            </w:pPr>
            <w:r>
              <w:rPr>
                <w:color w:val="000000"/>
                <w:kern w:val="0"/>
                <w:sz w:val="22"/>
                <w:szCs w:val="22"/>
              </w:rPr>
              <w:t>绩效指标</w:t>
            </w:r>
          </w:p>
          <w:p w14:paraId="1F2DCD9A">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14:paraId="7DB2614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2FA9E5B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14:paraId="3773A322">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3BBEB40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2524E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673C2A02">
            <w:pPr>
              <w:spacing w:line="0" w:lineRule="atLeast"/>
              <w:jc w:val="center"/>
              <w:rPr>
                <w:color w:val="000000"/>
                <w:kern w:val="0"/>
                <w:sz w:val="22"/>
                <w:szCs w:val="22"/>
              </w:rPr>
            </w:pPr>
          </w:p>
        </w:tc>
        <w:tc>
          <w:tcPr>
            <w:tcW w:w="764" w:type="dxa"/>
            <w:vMerge w:val="restart"/>
            <w:shd w:val="clear" w:color="auto" w:fill="FFFFFF"/>
            <w:vAlign w:val="center"/>
          </w:tcPr>
          <w:p w14:paraId="1C973F10">
            <w:pPr>
              <w:widowControl/>
              <w:spacing w:line="0" w:lineRule="atLeast"/>
              <w:jc w:val="center"/>
              <w:rPr>
                <w:color w:val="000000"/>
                <w:kern w:val="0"/>
                <w:sz w:val="22"/>
                <w:szCs w:val="22"/>
              </w:rPr>
            </w:pPr>
            <w:r>
              <w:rPr>
                <w:color w:val="000000"/>
                <w:kern w:val="0"/>
                <w:sz w:val="22"/>
                <w:szCs w:val="22"/>
              </w:rPr>
              <w:t>资金投入</w:t>
            </w:r>
          </w:p>
          <w:p w14:paraId="2A94DB45">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1F469C85">
            <w:pPr>
              <w:widowControl/>
              <w:spacing w:line="0" w:lineRule="atLeast"/>
              <w:jc w:val="center"/>
              <w:rPr>
                <w:color w:val="000000"/>
                <w:kern w:val="0"/>
                <w:sz w:val="22"/>
                <w:szCs w:val="22"/>
              </w:rPr>
            </w:pPr>
            <w:r>
              <w:rPr>
                <w:color w:val="000000"/>
                <w:kern w:val="0"/>
                <w:sz w:val="22"/>
                <w:szCs w:val="22"/>
              </w:rPr>
              <w:t>预算编制</w:t>
            </w:r>
          </w:p>
          <w:p w14:paraId="5E435165">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14:paraId="2664577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8ECC41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14:paraId="2EA0656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6283C8EB">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14244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282021D0">
            <w:pPr>
              <w:widowControl/>
              <w:spacing w:line="0" w:lineRule="atLeast"/>
              <w:jc w:val="center"/>
              <w:rPr>
                <w:color w:val="000000"/>
                <w:kern w:val="0"/>
                <w:sz w:val="22"/>
                <w:szCs w:val="22"/>
              </w:rPr>
            </w:pPr>
          </w:p>
        </w:tc>
        <w:tc>
          <w:tcPr>
            <w:tcW w:w="764" w:type="dxa"/>
            <w:vMerge w:val="continue"/>
            <w:shd w:val="clear" w:color="auto" w:fill="FFFFFF"/>
            <w:vAlign w:val="center"/>
          </w:tcPr>
          <w:p w14:paraId="5E2EF426">
            <w:pPr>
              <w:widowControl/>
              <w:spacing w:line="0" w:lineRule="atLeast"/>
              <w:jc w:val="center"/>
              <w:rPr>
                <w:color w:val="000000"/>
                <w:kern w:val="0"/>
                <w:sz w:val="22"/>
                <w:szCs w:val="22"/>
              </w:rPr>
            </w:pPr>
          </w:p>
        </w:tc>
        <w:tc>
          <w:tcPr>
            <w:tcW w:w="873" w:type="dxa"/>
            <w:shd w:val="clear" w:color="auto" w:fill="FFFFFF"/>
            <w:vAlign w:val="center"/>
          </w:tcPr>
          <w:p w14:paraId="3A77FF6C">
            <w:pPr>
              <w:widowControl/>
              <w:spacing w:line="0" w:lineRule="atLeast"/>
              <w:jc w:val="center"/>
              <w:rPr>
                <w:color w:val="000000"/>
                <w:kern w:val="0"/>
                <w:sz w:val="22"/>
                <w:szCs w:val="22"/>
              </w:rPr>
            </w:pPr>
            <w:r>
              <w:rPr>
                <w:color w:val="000000"/>
                <w:kern w:val="0"/>
                <w:sz w:val="22"/>
                <w:szCs w:val="22"/>
              </w:rPr>
              <w:t>资金分配</w:t>
            </w:r>
          </w:p>
          <w:p w14:paraId="3260715B">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14:paraId="12BCB773">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145C4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14:paraId="2EE2D445">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13DF20F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19F83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1C1BAD0F">
            <w:pPr>
              <w:spacing w:line="0" w:lineRule="atLeast"/>
              <w:jc w:val="center"/>
              <w:rPr>
                <w:color w:val="000000"/>
                <w:kern w:val="0"/>
                <w:sz w:val="22"/>
                <w:szCs w:val="22"/>
              </w:rPr>
            </w:pPr>
          </w:p>
          <w:p w14:paraId="0DAE4124">
            <w:pPr>
              <w:spacing w:line="0" w:lineRule="atLeast"/>
              <w:jc w:val="center"/>
              <w:rPr>
                <w:color w:val="000000"/>
                <w:kern w:val="0"/>
                <w:sz w:val="22"/>
                <w:szCs w:val="22"/>
              </w:rPr>
            </w:pPr>
          </w:p>
          <w:p w14:paraId="17448760">
            <w:pPr>
              <w:spacing w:line="0" w:lineRule="atLeast"/>
              <w:jc w:val="center"/>
              <w:rPr>
                <w:color w:val="000000"/>
                <w:kern w:val="0"/>
                <w:sz w:val="22"/>
                <w:szCs w:val="22"/>
              </w:rPr>
            </w:pPr>
          </w:p>
          <w:p w14:paraId="02402036">
            <w:pPr>
              <w:spacing w:line="0" w:lineRule="atLeast"/>
              <w:jc w:val="center"/>
              <w:rPr>
                <w:color w:val="000000"/>
                <w:kern w:val="0"/>
                <w:sz w:val="22"/>
                <w:szCs w:val="22"/>
              </w:rPr>
            </w:pPr>
          </w:p>
          <w:p w14:paraId="2DA4F0B2">
            <w:pPr>
              <w:spacing w:line="0" w:lineRule="atLeast"/>
              <w:jc w:val="center"/>
              <w:rPr>
                <w:color w:val="000000"/>
                <w:kern w:val="0"/>
                <w:sz w:val="22"/>
                <w:szCs w:val="22"/>
              </w:rPr>
            </w:pPr>
          </w:p>
          <w:p w14:paraId="7AC951D0">
            <w:pPr>
              <w:spacing w:line="0" w:lineRule="atLeast"/>
              <w:jc w:val="center"/>
              <w:rPr>
                <w:color w:val="000000"/>
                <w:kern w:val="0"/>
                <w:sz w:val="22"/>
                <w:szCs w:val="22"/>
              </w:rPr>
            </w:pPr>
          </w:p>
          <w:p w14:paraId="0C0AB327">
            <w:pPr>
              <w:spacing w:line="0" w:lineRule="atLeast"/>
              <w:jc w:val="center"/>
              <w:rPr>
                <w:color w:val="000000"/>
                <w:kern w:val="0"/>
                <w:sz w:val="22"/>
                <w:szCs w:val="22"/>
              </w:rPr>
            </w:pPr>
          </w:p>
          <w:p w14:paraId="027BCF17">
            <w:pPr>
              <w:spacing w:line="0" w:lineRule="atLeast"/>
              <w:jc w:val="center"/>
              <w:rPr>
                <w:color w:val="000000"/>
                <w:kern w:val="0"/>
                <w:sz w:val="22"/>
                <w:szCs w:val="22"/>
              </w:rPr>
            </w:pPr>
          </w:p>
          <w:p w14:paraId="6D9F8142">
            <w:pPr>
              <w:spacing w:line="0" w:lineRule="atLeast"/>
              <w:jc w:val="center"/>
              <w:rPr>
                <w:color w:val="000000"/>
                <w:kern w:val="0"/>
                <w:sz w:val="22"/>
                <w:szCs w:val="22"/>
              </w:rPr>
            </w:pPr>
          </w:p>
          <w:p w14:paraId="4F36E993">
            <w:pPr>
              <w:spacing w:line="0" w:lineRule="atLeast"/>
              <w:jc w:val="center"/>
              <w:rPr>
                <w:color w:val="000000"/>
                <w:kern w:val="0"/>
                <w:sz w:val="22"/>
                <w:szCs w:val="22"/>
              </w:rPr>
            </w:pPr>
          </w:p>
          <w:p w14:paraId="653165AC">
            <w:pPr>
              <w:spacing w:line="0" w:lineRule="atLeast"/>
              <w:jc w:val="center"/>
              <w:rPr>
                <w:color w:val="000000"/>
                <w:kern w:val="0"/>
                <w:sz w:val="22"/>
                <w:szCs w:val="22"/>
              </w:rPr>
            </w:pPr>
          </w:p>
          <w:p w14:paraId="14E1EDF7">
            <w:pPr>
              <w:spacing w:line="0" w:lineRule="atLeast"/>
              <w:jc w:val="center"/>
              <w:rPr>
                <w:color w:val="000000"/>
                <w:kern w:val="0"/>
                <w:sz w:val="22"/>
                <w:szCs w:val="22"/>
              </w:rPr>
            </w:pPr>
          </w:p>
          <w:p w14:paraId="6A7BF412">
            <w:pPr>
              <w:spacing w:line="0" w:lineRule="atLeast"/>
              <w:jc w:val="center"/>
              <w:rPr>
                <w:color w:val="000000"/>
                <w:kern w:val="0"/>
                <w:sz w:val="22"/>
                <w:szCs w:val="22"/>
              </w:rPr>
            </w:pPr>
          </w:p>
          <w:p w14:paraId="52B93DF3">
            <w:pPr>
              <w:spacing w:line="0" w:lineRule="atLeast"/>
              <w:jc w:val="center"/>
              <w:rPr>
                <w:color w:val="000000"/>
                <w:kern w:val="0"/>
                <w:sz w:val="22"/>
                <w:szCs w:val="22"/>
              </w:rPr>
            </w:pPr>
          </w:p>
          <w:p w14:paraId="5E76D4EE">
            <w:pPr>
              <w:spacing w:line="0" w:lineRule="atLeast"/>
              <w:jc w:val="center"/>
              <w:rPr>
                <w:color w:val="000000"/>
                <w:kern w:val="0"/>
                <w:sz w:val="22"/>
                <w:szCs w:val="22"/>
              </w:rPr>
            </w:pPr>
          </w:p>
          <w:p w14:paraId="0C2B54EE">
            <w:pPr>
              <w:spacing w:line="0" w:lineRule="atLeast"/>
              <w:jc w:val="center"/>
              <w:rPr>
                <w:color w:val="000000"/>
                <w:kern w:val="0"/>
                <w:sz w:val="22"/>
                <w:szCs w:val="22"/>
              </w:rPr>
            </w:pPr>
            <w:r>
              <w:rPr>
                <w:color w:val="000000"/>
                <w:kern w:val="0"/>
                <w:sz w:val="22"/>
                <w:szCs w:val="22"/>
              </w:rPr>
              <w:t>过程</w:t>
            </w:r>
          </w:p>
          <w:p w14:paraId="59AFF7CA">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14:paraId="4EA9E783">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3C57DFA5">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14:paraId="3890D27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AB0E4A2">
            <w:pPr>
              <w:widowControl/>
              <w:spacing w:line="0" w:lineRule="atLeast"/>
              <w:rPr>
                <w:color w:val="000000"/>
                <w:kern w:val="0"/>
                <w:sz w:val="22"/>
                <w:szCs w:val="22"/>
              </w:rPr>
            </w:pPr>
            <w:r>
              <w:rPr>
                <w:rFonts w:hint="eastAsia"/>
                <w:color w:val="000000"/>
                <w:kern w:val="0"/>
                <w:sz w:val="22"/>
                <w:szCs w:val="22"/>
                <w:lang w:eastAsia="zh-CN"/>
              </w:rPr>
              <w:t>资金到位率</w:t>
            </w:r>
            <w:r>
              <w:rPr>
                <w:rFonts w:hint="eastAsia"/>
                <w:color w:val="000000"/>
                <w:kern w:val="0"/>
                <w:sz w:val="22"/>
                <w:szCs w:val="22"/>
                <w:lang w:val="en-US" w:eastAsia="zh-CN"/>
              </w:rPr>
              <w:t>=100%，得满分：</w:t>
            </w:r>
            <w:r>
              <w:rPr>
                <w:rFonts w:hint="eastAsia"/>
                <w:color w:val="000000"/>
                <w:kern w:val="0"/>
                <w:sz w:val="22"/>
                <w:szCs w:val="22"/>
                <w:lang w:eastAsia="zh-CN"/>
              </w:rPr>
              <w:t>资金到位率大于等于</w:t>
            </w:r>
            <w:r>
              <w:rPr>
                <w:rFonts w:hint="eastAsia"/>
                <w:color w:val="000000"/>
                <w:kern w:val="0"/>
                <w:sz w:val="22"/>
                <w:szCs w:val="22"/>
                <w:lang w:val="en-US" w:eastAsia="zh-CN"/>
              </w:rPr>
              <w:t>90%，得3分：小于90%，得0分。</w:t>
            </w:r>
            <w:r>
              <w:rPr>
                <w:color w:val="000000"/>
                <w:kern w:val="0"/>
                <w:sz w:val="22"/>
                <w:szCs w:val="22"/>
              </w:rPr>
              <w:t>资金到位率=（实际到位资金/预算资金）×100%。</w:t>
            </w:r>
          </w:p>
          <w:p w14:paraId="4D4B425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66B1A7B">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14:paraId="6A914698">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745058D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5518E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0382C1AB">
            <w:pPr>
              <w:spacing w:line="0" w:lineRule="atLeast"/>
              <w:jc w:val="center"/>
              <w:rPr>
                <w:color w:val="000000"/>
                <w:kern w:val="0"/>
                <w:sz w:val="22"/>
                <w:szCs w:val="22"/>
              </w:rPr>
            </w:pPr>
          </w:p>
        </w:tc>
        <w:tc>
          <w:tcPr>
            <w:tcW w:w="764" w:type="dxa"/>
            <w:vMerge w:val="continue"/>
            <w:shd w:val="clear" w:color="auto" w:fill="FFFFFF"/>
            <w:vAlign w:val="center"/>
          </w:tcPr>
          <w:p w14:paraId="75B22061">
            <w:pPr>
              <w:spacing w:line="0" w:lineRule="atLeast"/>
              <w:jc w:val="center"/>
              <w:rPr>
                <w:color w:val="000000"/>
                <w:kern w:val="0"/>
                <w:sz w:val="22"/>
                <w:szCs w:val="22"/>
              </w:rPr>
            </w:pPr>
          </w:p>
        </w:tc>
        <w:tc>
          <w:tcPr>
            <w:tcW w:w="873" w:type="dxa"/>
            <w:shd w:val="clear" w:color="auto" w:fill="FFFFFF"/>
            <w:vAlign w:val="center"/>
          </w:tcPr>
          <w:p w14:paraId="7E33A4EF">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14:paraId="0A3587F7">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14:paraId="08B4D9CF">
            <w:pPr>
              <w:widowControl/>
              <w:spacing w:line="0" w:lineRule="atLeast"/>
              <w:rPr>
                <w:color w:val="000000"/>
                <w:kern w:val="0"/>
                <w:sz w:val="22"/>
                <w:szCs w:val="22"/>
              </w:rPr>
            </w:pPr>
            <w:r>
              <w:rPr>
                <w:rFonts w:hint="default"/>
                <w:color w:val="000000"/>
                <w:kern w:val="0"/>
                <w:sz w:val="22"/>
                <w:szCs w:val="22"/>
              </w:rPr>
              <w:t>预算执行率</w:t>
            </w:r>
            <w:r>
              <w:rPr>
                <w:rFonts w:hint="eastAsia"/>
                <w:color w:val="000000"/>
                <w:kern w:val="0"/>
                <w:sz w:val="22"/>
                <w:szCs w:val="22"/>
                <w:lang w:eastAsia="zh-CN"/>
              </w:rPr>
              <w:t>按照比重得分，满分</w:t>
            </w:r>
            <w:r>
              <w:rPr>
                <w:rFonts w:hint="eastAsia"/>
                <w:color w:val="000000"/>
                <w:kern w:val="0"/>
                <w:sz w:val="22"/>
                <w:szCs w:val="22"/>
                <w:lang w:val="en-US" w:eastAsia="zh-CN"/>
              </w:rPr>
              <w:t>4分。</w:t>
            </w: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14:paraId="17553D56">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013E3CD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7BC6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D2893FB">
            <w:pPr>
              <w:spacing w:line="0" w:lineRule="atLeast"/>
              <w:jc w:val="center"/>
              <w:rPr>
                <w:color w:val="000000"/>
                <w:kern w:val="0"/>
                <w:sz w:val="22"/>
                <w:szCs w:val="22"/>
              </w:rPr>
            </w:pPr>
          </w:p>
        </w:tc>
        <w:tc>
          <w:tcPr>
            <w:tcW w:w="764" w:type="dxa"/>
            <w:shd w:val="clear" w:color="auto" w:fill="FFFFFF"/>
            <w:vAlign w:val="center"/>
          </w:tcPr>
          <w:p w14:paraId="53F9A96E">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4DEDF156">
            <w:pPr>
              <w:widowControl/>
              <w:spacing w:line="0" w:lineRule="atLeast"/>
              <w:jc w:val="center"/>
              <w:rPr>
                <w:color w:val="000000"/>
                <w:kern w:val="0"/>
                <w:sz w:val="22"/>
                <w:szCs w:val="22"/>
              </w:rPr>
            </w:pPr>
            <w:r>
              <w:rPr>
                <w:color w:val="000000"/>
                <w:kern w:val="0"/>
                <w:sz w:val="22"/>
                <w:szCs w:val="22"/>
              </w:rPr>
              <w:t>资金使用</w:t>
            </w:r>
          </w:p>
          <w:p w14:paraId="27962ACC">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14:paraId="4D9A3DCF">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1B654CD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14:paraId="5036C984">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34366409">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8747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69E2981E">
            <w:pPr>
              <w:spacing w:line="0" w:lineRule="atLeast"/>
              <w:jc w:val="center"/>
              <w:rPr>
                <w:color w:val="000000"/>
                <w:kern w:val="0"/>
                <w:sz w:val="22"/>
                <w:szCs w:val="22"/>
              </w:rPr>
            </w:pPr>
          </w:p>
        </w:tc>
        <w:tc>
          <w:tcPr>
            <w:tcW w:w="764" w:type="dxa"/>
            <w:vMerge w:val="restart"/>
            <w:shd w:val="clear" w:color="auto" w:fill="FFFFFF"/>
            <w:vAlign w:val="center"/>
          </w:tcPr>
          <w:p w14:paraId="2235CDF4">
            <w:pPr>
              <w:widowControl/>
              <w:spacing w:line="0" w:lineRule="atLeast"/>
              <w:jc w:val="center"/>
              <w:rPr>
                <w:color w:val="000000"/>
                <w:kern w:val="0"/>
                <w:sz w:val="22"/>
                <w:szCs w:val="22"/>
              </w:rPr>
            </w:pPr>
            <w:r>
              <w:rPr>
                <w:color w:val="000000"/>
                <w:kern w:val="0"/>
                <w:sz w:val="22"/>
                <w:szCs w:val="22"/>
              </w:rPr>
              <w:t>组织实施</w:t>
            </w:r>
          </w:p>
          <w:p w14:paraId="7930932F">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36CD8858">
            <w:pPr>
              <w:widowControl/>
              <w:spacing w:line="0" w:lineRule="atLeast"/>
              <w:jc w:val="center"/>
              <w:rPr>
                <w:color w:val="000000"/>
                <w:kern w:val="0"/>
                <w:sz w:val="22"/>
                <w:szCs w:val="22"/>
              </w:rPr>
            </w:pPr>
            <w:r>
              <w:rPr>
                <w:color w:val="000000"/>
                <w:kern w:val="0"/>
                <w:sz w:val="22"/>
                <w:szCs w:val="22"/>
              </w:rPr>
              <w:t>管理制度</w:t>
            </w:r>
          </w:p>
          <w:p w14:paraId="6AFCD563">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14:paraId="12AAAB78">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4531366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14:paraId="15E474B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662FE7D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53382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4AFF1B15">
            <w:pPr>
              <w:widowControl/>
              <w:spacing w:line="0" w:lineRule="atLeast"/>
              <w:jc w:val="center"/>
              <w:rPr>
                <w:color w:val="000000"/>
                <w:kern w:val="0"/>
                <w:sz w:val="22"/>
                <w:szCs w:val="22"/>
              </w:rPr>
            </w:pPr>
          </w:p>
        </w:tc>
        <w:tc>
          <w:tcPr>
            <w:tcW w:w="764" w:type="dxa"/>
            <w:vMerge w:val="continue"/>
            <w:shd w:val="clear" w:color="auto" w:fill="FFFFFF"/>
            <w:vAlign w:val="center"/>
          </w:tcPr>
          <w:p w14:paraId="6E55CF74">
            <w:pPr>
              <w:widowControl/>
              <w:spacing w:line="0" w:lineRule="atLeast"/>
              <w:jc w:val="center"/>
              <w:rPr>
                <w:color w:val="000000"/>
                <w:kern w:val="0"/>
                <w:sz w:val="22"/>
                <w:szCs w:val="22"/>
              </w:rPr>
            </w:pPr>
          </w:p>
        </w:tc>
        <w:tc>
          <w:tcPr>
            <w:tcW w:w="873" w:type="dxa"/>
            <w:shd w:val="clear" w:color="auto" w:fill="FFFFFF"/>
            <w:vAlign w:val="center"/>
          </w:tcPr>
          <w:p w14:paraId="3F78683E">
            <w:pPr>
              <w:widowControl/>
              <w:spacing w:line="0" w:lineRule="atLeast"/>
              <w:jc w:val="center"/>
              <w:rPr>
                <w:color w:val="000000"/>
                <w:kern w:val="0"/>
                <w:sz w:val="22"/>
                <w:szCs w:val="22"/>
              </w:rPr>
            </w:pPr>
            <w:r>
              <w:rPr>
                <w:color w:val="000000"/>
                <w:kern w:val="0"/>
                <w:sz w:val="22"/>
                <w:szCs w:val="22"/>
              </w:rPr>
              <w:t>制度执行</w:t>
            </w:r>
          </w:p>
          <w:p w14:paraId="1E1365AD">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14:paraId="3AF4EF89">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4A5EED9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14:paraId="33F5FFB8">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2E072DD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43277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206D1F8D">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14:paraId="21045243">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1976B89E">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14:paraId="6748E00B">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1ECEB269">
            <w:pPr>
              <w:widowControl/>
              <w:spacing w:line="0" w:lineRule="atLeast"/>
              <w:rPr>
                <w:color w:val="000000"/>
                <w:kern w:val="0"/>
                <w:sz w:val="22"/>
                <w:szCs w:val="22"/>
              </w:rPr>
            </w:pPr>
            <w:r>
              <w:rPr>
                <w:rFonts w:hint="eastAsia"/>
                <w:color w:val="000000"/>
                <w:kern w:val="0"/>
                <w:sz w:val="22"/>
                <w:szCs w:val="22"/>
                <w:highlight w:val="none"/>
                <w:lang w:eastAsia="zh-CN"/>
              </w:rPr>
              <w:t>区控环境空气自动站全部完成得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VOC站点</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降尘点位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2分，否则0分；</w:t>
            </w:r>
            <w:r>
              <w:rPr>
                <w:rFonts w:hint="eastAsia"/>
                <w:color w:val="000000"/>
                <w:kern w:val="0"/>
                <w:sz w:val="22"/>
                <w:szCs w:val="22"/>
                <w:highlight w:val="none"/>
              </w:rPr>
              <w:t>酸雨点位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集中式生活饮用水水源地水质监测点位数量</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国控、区控河流断面</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湖库水质监测点位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实验室专用设备配件耗材购买批次数</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仪器检定校准</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default"/>
                <w:color w:val="000000"/>
                <w:kern w:val="0"/>
                <w:sz w:val="22"/>
                <w:szCs w:val="22"/>
                <w:highlight w:val="none"/>
              </w:rPr>
              <w:t>实际完成率=（实际产出数/计划产出数）×100%。</w:t>
            </w:r>
            <w:r>
              <w:rPr>
                <w:rFonts w:hint="default"/>
                <w:color w:val="000000"/>
                <w:kern w:val="0"/>
                <w:sz w:val="22"/>
                <w:szCs w:val="22"/>
                <w:highlight w:val="none"/>
              </w:rPr>
              <w:br w:type="textWrapping"/>
            </w: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4C96D13">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0BF2B001">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061DA7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60EA0715">
            <w:pPr>
              <w:widowControl/>
              <w:spacing w:line="0" w:lineRule="atLeast"/>
              <w:jc w:val="center"/>
              <w:rPr>
                <w:color w:val="000000"/>
                <w:kern w:val="0"/>
                <w:sz w:val="22"/>
                <w:szCs w:val="22"/>
              </w:rPr>
            </w:pPr>
          </w:p>
        </w:tc>
        <w:tc>
          <w:tcPr>
            <w:tcW w:w="764" w:type="dxa"/>
            <w:shd w:val="clear" w:color="auto" w:fill="FFFFFF"/>
            <w:vAlign w:val="center"/>
          </w:tcPr>
          <w:p w14:paraId="3FD20848">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4A4E04A9">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14:paraId="74369E4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5A60E77">
            <w:pPr>
              <w:keepNext w:val="0"/>
              <w:keepLines w:val="0"/>
              <w:widowControl/>
              <w:suppressLineNumbers w:val="0"/>
              <w:spacing w:before="0" w:beforeAutospacing="0" w:after="0" w:afterAutospacing="0" w:line="0" w:lineRule="atLeast"/>
              <w:ind w:left="0" w:right="0"/>
              <w:rPr>
                <w:rFonts w:hint="default"/>
                <w:color w:val="000000"/>
                <w:kern w:val="0"/>
                <w:sz w:val="22"/>
                <w:szCs w:val="22"/>
                <w:highlight w:val="none"/>
                <w:lang w:val="en-US" w:eastAsia="zh-CN"/>
              </w:rPr>
            </w:pPr>
          </w:p>
          <w:p w14:paraId="638225E8">
            <w:pPr>
              <w:widowControl/>
              <w:spacing w:line="0" w:lineRule="atLeast"/>
              <w:rPr>
                <w:color w:val="000000"/>
                <w:kern w:val="0"/>
                <w:sz w:val="22"/>
                <w:szCs w:val="22"/>
              </w:rPr>
            </w:pPr>
            <w:r>
              <w:rPr>
                <w:color w:val="000000"/>
                <w:kern w:val="0"/>
                <w:sz w:val="22"/>
                <w:szCs w:val="22"/>
              </w:rPr>
              <w:t>质量达标率=（质量达标产出数/实际产出数）×100%。</w:t>
            </w:r>
          </w:p>
          <w:p w14:paraId="6B2BA475">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9AD8226">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28C1F250">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70626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48FD2BB5">
            <w:pPr>
              <w:spacing w:line="0" w:lineRule="atLeast"/>
              <w:jc w:val="center"/>
              <w:rPr>
                <w:color w:val="000000"/>
                <w:kern w:val="0"/>
                <w:sz w:val="22"/>
                <w:szCs w:val="22"/>
              </w:rPr>
            </w:pPr>
          </w:p>
        </w:tc>
        <w:tc>
          <w:tcPr>
            <w:tcW w:w="764" w:type="dxa"/>
            <w:shd w:val="clear" w:color="auto" w:fill="FFFFFF"/>
            <w:vAlign w:val="center"/>
          </w:tcPr>
          <w:p w14:paraId="36EF6261">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007CAB5F">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14:paraId="17587F5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1738305C">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14:paraId="570F85D9">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17C146DA">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1D6323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5EEF6D2">
            <w:pPr>
              <w:widowControl/>
              <w:spacing w:line="0" w:lineRule="atLeast"/>
              <w:jc w:val="center"/>
              <w:rPr>
                <w:color w:val="000000"/>
                <w:kern w:val="0"/>
                <w:sz w:val="22"/>
                <w:szCs w:val="22"/>
              </w:rPr>
            </w:pPr>
          </w:p>
        </w:tc>
        <w:tc>
          <w:tcPr>
            <w:tcW w:w="764" w:type="dxa"/>
            <w:shd w:val="clear" w:color="auto" w:fill="FFFFFF"/>
            <w:vAlign w:val="center"/>
          </w:tcPr>
          <w:p w14:paraId="0FE57C88">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6896E6F0">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14:paraId="221C6707">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DEC5A80">
            <w:pPr>
              <w:widowControl/>
              <w:spacing w:line="0" w:lineRule="atLeast"/>
              <w:rPr>
                <w:color w:val="000000"/>
                <w:kern w:val="0"/>
                <w:sz w:val="22"/>
                <w:szCs w:val="22"/>
              </w:rPr>
            </w:pPr>
            <w:r>
              <w:rPr>
                <w:color w:val="000000"/>
                <w:kern w:val="0"/>
                <w:sz w:val="22"/>
                <w:szCs w:val="22"/>
              </w:rPr>
              <w:br w:type="textWrapping"/>
            </w:r>
            <w:r>
              <w:rPr>
                <w:rFonts w:hint="eastAsia"/>
                <w:color w:val="000000"/>
                <w:kern w:val="0"/>
                <w:sz w:val="22"/>
                <w:szCs w:val="22"/>
                <w:lang w:eastAsia="zh-CN"/>
              </w:rPr>
              <w:t>按照自治区生态环境监测方案按时按量完成监测任务，按照每月</w:t>
            </w:r>
            <w:r>
              <w:rPr>
                <w:rFonts w:hint="eastAsia"/>
                <w:color w:val="000000"/>
                <w:kern w:val="0"/>
                <w:sz w:val="22"/>
                <w:szCs w:val="22"/>
                <w:lang w:val="en-US" w:eastAsia="zh-CN"/>
              </w:rPr>
              <w:t>18日前完成得满分。</w:t>
            </w:r>
            <w:r>
              <w:rPr>
                <w:rFonts w:hint="default"/>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7BDC77EF">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0E2F53B5">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66898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47EAFE20">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14:paraId="363E9C73">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14:paraId="3C697B80">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14:paraId="014CB2AB">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14:paraId="4382E46B">
            <w:pPr>
              <w:widowControl/>
              <w:spacing w:line="0" w:lineRule="atLeast"/>
              <w:rPr>
                <w:color w:val="000000"/>
                <w:kern w:val="0"/>
                <w:sz w:val="22"/>
                <w:szCs w:val="22"/>
                <w:highlight w:val="none"/>
              </w:rPr>
            </w:pPr>
            <w:r>
              <w:rPr>
                <w:rFonts w:hint="eastAsia"/>
                <w:color w:val="000000"/>
                <w:kern w:val="0"/>
                <w:sz w:val="22"/>
                <w:szCs w:val="22"/>
                <w:highlight w:val="none"/>
                <w:lang w:eastAsia="zh-CN"/>
              </w:rPr>
              <w:t>效益按照比重得分，满分</w:t>
            </w:r>
            <w:r>
              <w:rPr>
                <w:rFonts w:hint="eastAsia"/>
                <w:color w:val="000000"/>
                <w:kern w:val="0"/>
                <w:sz w:val="22"/>
                <w:szCs w:val="22"/>
                <w:highlight w:val="none"/>
                <w:lang w:val="en-US" w:eastAsia="zh-CN"/>
              </w:rPr>
              <w:t>15分</w:t>
            </w:r>
            <w:r>
              <w:rPr>
                <w:rFonts w:hint="eastAsia"/>
                <w:color w:val="000000"/>
                <w:kern w:val="0"/>
                <w:sz w:val="22"/>
                <w:szCs w:val="22"/>
                <w:highlight w:val="none"/>
                <w:lang w:eastAsia="zh-CN"/>
              </w:rPr>
              <w:t>。</w:t>
            </w: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14:paraId="66ED8B02">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c>
          <w:tcPr>
            <w:tcW w:w="1363" w:type="dxa"/>
            <w:shd w:val="clear" w:color="auto" w:fill="FFFFFF"/>
            <w:vAlign w:val="center"/>
          </w:tcPr>
          <w:p w14:paraId="3CDC083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14:paraId="7CFAF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8" w:hRule="atLeast"/>
          <w:jc w:val="center"/>
        </w:trPr>
        <w:tc>
          <w:tcPr>
            <w:tcW w:w="832" w:type="dxa"/>
            <w:vMerge w:val="continue"/>
            <w:shd w:val="clear" w:color="auto" w:fill="FFFFFF"/>
            <w:vAlign w:val="center"/>
          </w:tcPr>
          <w:p w14:paraId="5D071F6D">
            <w:pPr>
              <w:widowControl/>
              <w:spacing w:line="0" w:lineRule="atLeast"/>
              <w:jc w:val="center"/>
              <w:rPr>
                <w:color w:val="000000"/>
                <w:kern w:val="0"/>
                <w:sz w:val="22"/>
                <w:szCs w:val="22"/>
              </w:rPr>
            </w:pPr>
          </w:p>
        </w:tc>
        <w:tc>
          <w:tcPr>
            <w:tcW w:w="764" w:type="dxa"/>
            <w:vMerge w:val="continue"/>
            <w:shd w:val="clear" w:color="auto" w:fill="FFFFFF"/>
            <w:vAlign w:val="center"/>
          </w:tcPr>
          <w:p w14:paraId="4FC04268">
            <w:pPr>
              <w:widowControl/>
              <w:spacing w:line="0" w:lineRule="atLeast"/>
              <w:jc w:val="center"/>
              <w:rPr>
                <w:color w:val="000000"/>
                <w:kern w:val="0"/>
                <w:sz w:val="22"/>
                <w:szCs w:val="22"/>
              </w:rPr>
            </w:pPr>
          </w:p>
        </w:tc>
        <w:tc>
          <w:tcPr>
            <w:tcW w:w="873" w:type="dxa"/>
            <w:shd w:val="clear" w:color="auto" w:fill="FFFFFF"/>
            <w:vAlign w:val="center"/>
          </w:tcPr>
          <w:p w14:paraId="0D565CB6">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14:paraId="37B58E4C">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14:paraId="35014A29">
            <w:pPr>
              <w:widowControl/>
              <w:spacing w:line="0" w:lineRule="atLeast"/>
              <w:rPr>
                <w:color w:val="000000"/>
                <w:kern w:val="0"/>
                <w:sz w:val="22"/>
                <w:szCs w:val="22"/>
                <w:highlight w:val="none"/>
              </w:rPr>
            </w:pPr>
            <w:r>
              <w:rPr>
                <w:rFonts w:hint="eastAsia"/>
                <w:color w:val="000000"/>
                <w:kern w:val="0"/>
                <w:sz w:val="22"/>
                <w:szCs w:val="22"/>
                <w:highlight w:val="none"/>
                <w:lang w:eastAsia="zh-CN"/>
              </w:rPr>
              <w:t>满意度按照比重得分，满分</w:t>
            </w:r>
            <w:r>
              <w:rPr>
                <w:rFonts w:hint="eastAsia"/>
                <w:color w:val="000000"/>
                <w:kern w:val="0"/>
                <w:sz w:val="22"/>
                <w:szCs w:val="22"/>
                <w:highlight w:val="none"/>
                <w:lang w:val="en-US" w:eastAsia="zh-CN"/>
              </w:rPr>
              <w:t>5分。</w:t>
            </w: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14:paraId="0DAA44F9">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c>
          <w:tcPr>
            <w:tcW w:w="1363" w:type="dxa"/>
            <w:shd w:val="clear" w:color="000000" w:fill="FFFFFF"/>
            <w:vAlign w:val="center"/>
          </w:tcPr>
          <w:p w14:paraId="331351E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bl>
    <w:p w14:paraId="160DB963"/>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63981D">
        <w:pPr>
          <w:pStyle w:val="8"/>
          <w:jc w:val="center"/>
        </w:pPr>
        <w:r>
          <w:fldChar w:fldCharType="begin"/>
        </w:r>
        <w:r>
          <w:instrText xml:space="preserve">PAGE   \* MERGEFORMAT</w:instrText>
        </w:r>
        <w:r>
          <w:fldChar w:fldCharType="separate"/>
        </w:r>
        <w:r>
          <w:rPr>
            <w:lang w:val="zh-CN"/>
          </w:rPr>
          <w:t>13</w:t>
        </w:r>
        <w:r>
          <w:fldChar w:fldCharType="end"/>
        </w:r>
      </w:p>
    </w:sdtContent>
  </w:sdt>
  <w:p w14:paraId="4E7EFCBB">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006F7242"/>
    <w:rsid w:val="007B168A"/>
    <w:rsid w:val="008B2CFE"/>
    <w:rsid w:val="00F26FF6"/>
    <w:rsid w:val="01B973DA"/>
    <w:rsid w:val="05233ED7"/>
    <w:rsid w:val="07397B77"/>
    <w:rsid w:val="0B480B94"/>
    <w:rsid w:val="0C1D46BC"/>
    <w:rsid w:val="0F3D7650"/>
    <w:rsid w:val="13471461"/>
    <w:rsid w:val="13B90F01"/>
    <w:rsid w:val="16FD24C1"/>
    <w:rsid w:val="181066D2"/>
    <w:rsid w:val="18B13536"/>
    <w:rsid w:val="1C671E73"/>
    <w:rsid w:val="1E2065E3"/>
    <w:rsid w:val="1F0943A2"/>
    <w:rsid w:val="1FA9014A"/>
    <w:rsid w:val="1FAA1ADB"/>
    <w:rsid w:val="26EE0B83"/>
    <w:rsid w:val="2E4351DF"/>
    <w:rsid w:val="38CA40DD"/>
    <w:rsid w:val="395F2B56"/>
    <w:rsid w:val="396A47AA"/>
    <w:rsid w:val="3BECE841"/>
    <w:rsid w:val="3FF7797D"/>
    <w:rsid w:val="41983F4F"/>
    <w:rsid w:val="4233745D"/>
    <w:rsid w:val="42750786"/>
    <w:rsid w:val="43755C3D"/>
    <w:rsid w:val="44B37EC0"/>
    <w:rsid w:val="45280D3D"/>
    <w:rsid w:val="4BE65905"/>
    <w:rsid w:val="4CDB3E62"/>
    <w:rsid w:val="521F6814"/>
    <w:rsid w:val="53F422C9"/>
    <w:rsid w:val="5BF01854"/>
    <w:rsid w:val="5BFF6039"/>
    <w:rsid w:val="5D76A616"/>
    <w:rsid w:val="5D7F20B9"/>
    <w:rsid w:val="5DAC7D0E"/>
    <w:rsid w:val="5F98B5AF"/>
    <w:rsid w:val="5FFE8511"/>
    <w:rsid w:val="5FFEACE2"/>
    <w:rsid w:val="60934173"/>
    <w:rsid w:val="632C1F9E"/>
    <w:rsid w:val="6357720F"/>
    <w:rsid w:val="63C93224"/>
    <w:rsid w:val="643EE26D"/>
    <w:rsid w:val="64E07116"/>
    <w:rsid w:val="6A6E2D1A"/>
    <w:rsid w:val="6D0C10D6"/>
    <w:rsid w:val="6F5C41AC"/>
    <w:rsid w:val="6FAF6C78"/>
    <w:rsid w:val="708D2759"/>
    <w:rsid w:val="7317C656"/>
    <w:rsid w:val="734ED73F"/>
    <w:rsid w:val="77FD8BE9"/>
    <w:rsid w:val="79A9BD3F"/>
    <w:rsid w:val="7BFFFDD0"/>
    <w:rsid w:val="7C336E5F"/>
    <w:rsid w:val="7C9D3CDD"/>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8394</Words>
  <Characters>8758</Characters>
  <Lines>58</Lines>
  <Paragraphs>16</Paragraphs>
  <TotalTime>14</TotalTime>
  <ScaleCrop>false</ScaleCrop>
  <LinksUpToDate>false</LinksUpToDate>
  <CharactersWithSpaces>8768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2025-09-16T09:35:33Z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604B55B07BB745DAB7518398D7E1BF06_13</vt:lpwstr>
  </property>
</Properties>
</file>